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164FF" w14:textId="77777777" w:rsidR="00A337CD" w:rsidRDefault="00A337CD" w:rsidP="00A337CD">
      <w:pPr>
        <w:pStyle w:val="Nagwek"/>
        <w:rPr>
          <w:sz w:val="20"/>
        </w:rPr>
      </w:pPr>
    </w:p>
    <w:p w14:paraId="778C68AB" w14:textId="77777777" w:rsidR="00A337CD" w:rsidRPr="001F4E6A" w:rsidRDefault="00A337CD" w:rsidP="00A337CD">
      <w:pPr>
        <w:pStyle w:val="Nagwek"/>
        <w:rPr>
          <w:b/>
          <w:sz w:val="24"/>
          <w:szCs w:val="24"/>
        </w:rPr>
      </w:pPr>
      <w:r w:rsidRPr="001F4E6A">
        <w:rPr>
          <w:b/>
          <w:sz w:val="24"/>
          <w:szCs w:val="24"/>
        </w:rPr>
        <w:t>Załącznik 1</w:t>
      </w:r>
    </w:p>
    <w:p w14:paraId="609866C0" w14:textId="77777777" w:rsidR="00A337CD" w:rsidRPr="00C76C9E" w:rsidRDefault="00A337CD" w:rsidP="00A337CD">
      <w:pPr>
        <w:rPr>
          <w:rFonts w:cs="Arial"/>
          <w:sz w:val="24"/>
          <w:szCs w:val="24"/>
        </w:rPr>
      </w:pPr>
    </w:p>
    <w:p w14:paraId="51AAACB0" w14:textId="77777777" w:rsidR="00A337CD" w:rsidRDefault="00A337CD" w:rsidP="00A337CD">
      <w:pPr>
        <w:rPr>
          <w:rFonts w:cs="Arial"/>
          <w:b/>
          <w:sz w:val="24"/>
          <w:szCs w:val="24"/>
        </w:rPr>
      </w:pPr>
      <w:r w:rsidRPr="00C76C9E">
        <w:rPr>
          <w:rFonts w:cs="Arial"/>
          <w:b/>
          <w:sz w:val="24"/>
          <w:szCs w:val="24"/>
        </w:rPr>
        <w:t>Oświadczenie Członka Komisji Oceny Projektów o rzetelności, bezstronności i</w:t>
      </w:r>
      <w:r>
        <w:rPr>
          <w:rFonts w:cs="Arial"/>
          <w:b/>
          <w:sz w:val="24"/>
          <w:szCs w:val="24"/>
        </w:rPr>
        <w:t> </w:t>
      </w:r>
      <w:r w:rsidRPr="00C76C9E">
        <w:rPr>
          <w:rFonts w:cs="Arial"/>
          <w:b/>
          <w:sz w:val="24"/>
          <w:szCs w:val="24"/>
        </w:rPr>
        <w:t>poufności</w:t>
      </w:r>
      <w:r w:rsidRPr="00C76C9E">
        <w:rPr>
          <w:rFonts w:cs="Arial"/>
          <w:b/>
          <w:sz w:val="24"/>
          <w:szCs w:val="24"/>
          <w:vertAlign w:val="superscript"/>
        </w:rPr>
        <w:footnoteReference w:id="2"/>
      </w:r>
    </w:p>
    <w:p w14:paraId="1BAFCD15" w14:textId="77777777" w:rsidR="00A337CD" w:rsidRPr="00C76C9E" w:rsidRDefault="00A337CD" w:rsidP="00A337CD">
      <w:pPr>
        <w:rPr>
          <w:rFonts w:cs="Arial"/>
          <w:b/>
          <w:sz w:val="24"/>
          <w:szCs w:val="24"/>
        </w:rPr>
      </w:pPr>
      <w:r w:rsidRPr="00C76C9E">
        <w:rPr>
          <w:rFonts w:cs="Arial"/>
          <w:b/>
          <w:sz w:val="24"/>
          <w:szCs w:val="24"/>
        </w:rPr>
        <w:t>Nr naboru</w:t>
      </w:r>
      <w:r>
        <w:rPr>
          <w:rFonts w:cs="Arial"/>
          <w:b/>
          <w:sz w:val="24"/>
          <w:szCs w:val="24"/>
        </w:rPr>
        <w:t>:</w:t>
      </w:r>
      <w:r w:rsidRPr="00C76C9E">
        <w:rPr>
          <w:rFonts w:cs="Arial"/>
          <w:b/>
          <w:sz w:val="24"/>
          <w:szCs w:val="24"/>
        </w:rPr>
        <w:t xml:space="preserve"> </w:t>
      </w:r>
    </w:p>
    <w:p w14:paraId="425B5CBF" w14:textId="77777777" w:rsidR="00A337CD" w:rsidRPr="00C76C9E" w:rsidRDefault="00A337CD" w:rsidP="00A337CD">
      <w:pPr>
        <w:rPr>
          <w:rFonts w:cs="Arial"/>
          <w:b/>
          <w:sz w:val="24"/>
          <w:szCs w:val="24"/>
        </w:rPr>
      </w:pPr>
      <w:r w:rsidRPr="00C76C9E">
        <w:rPr>
          <w:rFonts w:cs="Arial"/>
          <w:b/>
          <w:sz w:val="24"/>
          <w:szCs w:val="24"/>
        </w:rPr>
        <w:t xml:space="preserve">Działanie: </w:t>
      </w:r>
    </w:p>
    <w:p w14:paraId="4601D51E" w14:textId="6B028DCC" w:rsidR="00A337CD" w:rsidRDefault="00A337CD" w:rsidP="00A337CD">
      <w:pPr>
        <w:rPr>
          <w:rFonts w:cs="Arial"/>
          <w:b/>
          <w:sz w:val="24"/>
          <w:szCs w:val="24"/>
        </w:rPr>
      </w:pPr>
      <w:r w:rsidRPr="00C76C9E">
        <w:rPr>
          <w:rFonts w:cs="Arial"/>
          <w:b/>
          <w:sz w:val="24"/>
          <w:szCs w:val="24"/>
        </w:rPr>
        <w:t xml:space="preserve">Imię i nazwisko: </w:t>
      </w:r>
    </w:p>
    <w:p w14:paraId="5C06CE4F" w14:textId="41B39381" w:rsidR="007313B6" w:rsidRDefault="00E07929" w:rsidP="00A337CD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Stanowisko</w:t>
      </w:r>
      <w:r w:rsidR="007313B6">
        <w:rPr>
          <w:rStyle w:val="Odwoanieprzypisudolnego"/>
          <w:rFonts w:cs="Arial"/>
          <w:b/>
          <w:sz w:val="24"/>
          <w:szCs w:val="24"/>
        </w:rPr>
        <w:footnoteReference w:id="3"/>
      </w:r>
      <w:r w:rsidR="007313B6">
        <w:rPr>
          <w:rFonts w:cs="Arial"/>
          <w:b/>
          <w:sz w:val="24"/>
          <w:szCs w:val="24"/>
        </w:rPr>
        <w:t>:</w:t>
      </w:r>
    </w:p>
    <w:p w14:paraId="2E3F6130" w14:textId="6A6F5AD5" w:rsidR="007313B6" w:rsidRDefault="00E07929" w:rsidP="00A337CD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Instytucja</w:t>
      </w:r>
      <w:r w:rsidR="007313B6">
        <w:rPr>
          <w:rStyle w:val="Odwoanieprzypisudolnego"/>
          <w:rFonts w:cs="Arial"/>
          <w:b/>
          <w:sz w:val="24"/>
          <w:szCs w:val="24"/>
        </w:rPr>
        <w:footnoteReference w:id="4"/>
      </w:r>
      <w:r w:rsidR="007313B6">
        <w:rPr>
          <w:rFonts w:cs="Arial"/>
          <w:b/>
          <w:sz w:val="24"/>
          <w:szCs w:val="24"/>
        </w:rPr>
        <w:t>:</w:t>
      </w:r>
    </w:p>
    <w:p w14:paraId="4CFC8681" w14:textId="77777777" w:rsidR="00780486" w:rsidRPr="00C76C9E" w:rsidRDefault="00780486" w:rsidP="00A337CD">
      <w:pPr>
        <w:rPr>
          <w:rFonts w:cs="Arial"/>
          <w:b/>
          <w:sz w:val="24"/>
          <w:szCs w:val="24"/>
        </w:rPr>
      </w:pPr>
    </w:p>
    <w:p w14:paraId="4F59AF8C" w14:textId="22195076" w:rsidR="00A337CD" w:rsidRDefault="00A337CD" w:rsidP="00926E42">
      <w:pPr>
        <w:rPr>
          <w:rFonts w:eastAsia="Times New Roman" w:cs="Arial"/>
          <w:sz w:val="24"/>
          <w:szCs w:val="24"/>
          <w:lang w:eastAsia="pl-PL"/>
        </w:rPr>
      </w:pPr>
      <w:r w:rsidRPr="004C3130">
        <w:rPr>
          <w:rFonts w:eastAsia="Times New Roman" w:cs="Arial"/>
          <w:b/>
          <w:sz w:val="24"/>
          <w:szCs w:val="24"/>
          <w:lang w:eastAsia="pl-PL"/>
        </w:rPr>
        <w:t xml:space="preserve">POUCZENIE: </w:t>
      </w:r>
      <w:r w:rsidRPr="004432D1">
        <w:rPr>
          <w:rFonts w:eastAsia="Times New Roman" w:cs="Arial"/>
          <w:sz w:val="24"/>
          <w:szCs w:val="24"/>
          <w:lang w:eastAsia="pl-PL"/>
        </w:rPr>
        <w:t>O</w:t>
      </w:r>
      <w:bookmarkStart w:id="0" w:name="_GoBack"/>
      <w:bookmarkEnd w:id="0"/>
      <w:r w:rsidRPr="004432D1">
        <w:rPr>
          <w:rFonts w:eastAsia="Times New Roman" w:cs="Arial"/>
          <w:sz w:val="24"/>
          <w:szCs w:val="24"/>
          <w:lang w:eastAsia="pl-PL"/>
        </w:rPr>
        <w:t>świadczenie w zakresie pkt. 5 jest składane przez eksperta pod rygorem odpowiedzialności karnej za składanie fałszywych zeznań, zgodnie z art. 80</w:t>
      </w:r>
      <w:r>
        <w:rPr>
          <w:rFonts w:eastAsia="Times New Roman" w:cs="Arial"/>
          <w:sz w:val="24"/>
          <w:szCs w:val="24"/>
          <w:lang w:eastAsia="pl-PL"/>
        </w:rPr>
        <w:t>-85</w:t>
      </w:r>
      <w:r w:rsidRPr="004432D1">
        <w:rPr>
          <w:rFonts w:eastAsia="Times New Roman" w:cs="Arial"/>
          <w:sz w:val="24"/>
          <w:szCs w:val="24"/>
          <w:lang w:eastAsia="pl-PL"/>
        </w:rPr>
        <w:t xml:space="preserve"> ustawy z dnia 28 kwietnia 2022 r. o zasadach realizacji zadań finansowych ze środków europejskich w perspektywie finansowej 2021-2027 (Dz.U. 2022 poz. 1079</w:t>
      </w:r>
      <w:r w:rsidR="002611A9">
        <w:rPr>
          <w:rFonts w:eastAsia="Times New Roman" w:cs="Arial"/>
          <w:sz w:val="24"/>
          <w:szCs w:val="24"/>
          <w:lang w:eastAsia="pl-PL"/>
        </w:rPr>
        <w:t xml:space="preserve"> ze zm.</w:t>
      </w:r>
      <w:r w:rsidRPr="004432D1">
        <w:rPr>
          <w:rFonts w:eastAsia="Times New Roman" w:cs="Arial"/>
          <w:sz w:val="24"/>
          <w:szCs w:val="24"/>
          <w:lang w:eastAsia="pl-PL"/>
        </w:rPr>
        <w:t xml:space="preserve">)* oraz art. 61 </w:t>
      </w:r>
      <w:r w:rsidRPr="004432D1">
        <w:rPr>
          <w:rFonts w:ascii="Helvetica" w:eastAsia="Times New Roman" w:hAnsi="Helvetica" w:cs="Helvetica"/>
          <w:color w:val="212529"/>
          <w:sz w:val="24"/>
          <w:szCs w:val="24"/>
          <w:shd w:val="clear" w:color="auto" w:fill="FFFFFF"/>
          <w:lang w:eastAsia="pl-PL"/>
        </w:rPr>
        <w:t>Rozporządzeni</w:t>
      </w:r>
      <w:r>
        <w:rPr>
          <w:rFonts w:ascii="Helvetica" w:eastAsia="Times New Roman" w:hAnsi="Helvetica" w:cs="Helvetica"/>
          <w:color w:val="212529"/>
          <w:sz w:val="24"/>
          <w:szCs w:val="24"/>
          <w:shd w:val="clear" w:color="auto" w:fill="FFFFFF"/>
          <w:lang w:eastAsia="pl-PL"/>
        </w:rPr>
        <w:t>a</w:t>
      </w:r>
      <w:r w:rsidRPr="004432D1">
        <w:rPr>
          <w:rFonts w:ascii="Helvetica" w:eastAsia="Times New Roman" w:hAnsi="Helvetica" w:cs="Helvetica"/>
          <w:color w:val="212529"/>
          <w:sz w:val="24"/>
          <w:szCs w:val="24"/>
          <w:shd w:val="clear" w:color="auto" w:fill="FFFFFF"/>
          <w:lang w:eastAsia="pl-PL"/>
        </w:rPr>
        <w:t xml:space="preserve"> Parlamentu Europejskiego i Rady (UE, Euratom) </w:t>
      </w:r>
      <w:r w:rsidR="00CE4F3D">
        <w:rPr>
          <w:rFonts w:ascii="Helvetica" w:eastAsia="Times New Roman" w:hAnsi="Helvetica" w:cs="Helvetica"/>
          <w:color w:val="212529"/>
          <w:sz w:val="24"/>
          <w:szCs w:val="24"/>
          <w:shd w:val="clear" w:color="auto" w:fill="FFFFFF"/>
          <w:lang w:eastAsia="pl-PL"/>
        </w:rPr>
        <w:t>2024/2509</w:t>
      </w:r>
      <w:r w:rsidRPr="004432D1">
        <w:rPr>
          <w:rFonts w:ascii="Helvetica" w:eastAsia="Times New Roman" w:hAnsi="Helvetica" w:cs="Helvetica"/>
          <w:color w:val="212529"/>
          <w:sz w:val="24"/>
          <w:szCs w:val="24"/>
          <w:shd w:val="clear" w:color="auto" w:fill="FFFFFF"/>
          <w:lang w:eastAsia="pl-PL"/>
        </w:rPr>
        <w:t xml:space="preserve"> z dnia </w:t>
      </w:r>
      <w:r w:rsidR="00CE4F3D">
        <w:rPr>
          <w:rFonts w:ascii="Helvetica" w:eastAsia="Times New Roman" w:hAnsi="Helvetica" w:cs="Helvetica"/>
          <w:color w:val="212529"/>
          <w:sz w:val="24"/>
          <w:szCs w:val="24"/>
          <w:shd w:val="clear" w:color="auto" w:fill="FFFFFF"/>
          <w:lang w:eastAsia="pl-PL"/>
        </w:rPr>
        <w:t>23 września 2024</w:t>
      </w:r>
      <w:r w:rsidR="001903DF">
        <w:rPr>
          <w:rFonts w:ascii="Helvetica" w:eastAsia="Times New Roman" w:hAnsi="Helvetica" w:cs="Helvetica"/>
          <w:color w:val="212529"/>
          <w:sz w:val="24"/>
          <w:szCs w:val="24"/>
          <w:shd w:val="clear" w:color="auto" w:fill="FFFFFF"/>
          <w:lang w:eastAsia="pl-PL"/>
        </w:rPr>
        <w:t xml:space="preserve"> r.</w:t>
      </w:r>
      <w:r w:rsidRPr="004432D1">
        <w:rPr>
          <w:rFonts w:ascii="Helvetica" w:eastAsia="Times New Roman" w:hAnsi="Helvetica" w:cs="Helvetica"/>
          <w:color w:val="212529"/>
          <w:sz w:val="24"/>
          <w:szCs w:val="24"/>
          <w:shd w:val="clear" w:color="auto" w:fill="FFFFFF"/>
          <w:lang w:eastAsia="pl-PL"/>
        </w:rPr>
        <w:t xml:space="preserve"> w sprawie zasad finansowych mających zastosowanie do budżetu ogólnego Unii</w:t>
      </w:r>
      <w:bookmarkStart w:id="1" w:name="_Hlk146266391"/>
      <w:r w:rsidR="001903DF">
        <w:rPr>
          <w:rFonts w:ascii="Helvetica" w:eastAsia="Times New Roman" w:hAnsi="Helvetica" w:cs="Helvetica"/>
          <w:color w:val="212529"/>
          <w:sz w:val="24"/>
          <w:szCs w:val="24"/>
          <w:shd w:val="clear" w:color="auto" w:fill="FFFFFF"/>
          <w:lang w:eastAsia="pl-PL"/>
        </w:rPr>
        <w:t xml:space="preserve"> </w:t>
      </w:r>
      <w:r w:rsidR="007313B6" w:rsidRPr="001C4C8F">
        <w:rPr>
          <w:rFonts w:eastAsia="Times New Roman" w:cs="Arial"/>
          <w:color w:val="212529"/>
          <w:sz w:val="24"/>
          <w:szCs w:val="24"/>
          <w:lang w:eastAsia="pl-PL"/>
        </w:rPr>
        <w:t>(</w:t>
      </w:r>
      <w:r w:rsidR="001C4C8F" w:rsidRPr="001C4C8F">
        <w:rPr>
          <w:rFonts w:cs="Arial"/>
          <w:sz w:val="24"/>
          <w:szCs w:val="24"/>
        </w:rPr>
        <w:t>Dz. U. UE. L. z 2024 r. poz. 2509)</w:t>
      </w:r>
      <w:bookmarkEnd w:id="1"/>
      <w:r w:rsidRPr="004432D1">
        <w:rPr>
          <w:rFonts w:ascii="Helvetica" w:eastAsia="Times New Roman" w:hAnsi="Helvetica" w:cs="Helvetica"/>
          <w:color w:val="212529"/>
          <w:sz w:val="24"/>
          <w:szCs w:val="24"/>
          <w:lang w:eastAsia="pl-PL"/>
        </w:rPr>
        <w:t>**</w:t>
      </w:r>
      <w:r w:rsidR="00D303AC">
        <w:rPr>
          <w:rFonts w:ascii="Helvetica" w:eastAsia="Times New Roman" w:hAnsi="Helvetica" w:cs="Helvetica"/>
          <w:color w:val="212529"/>
          <w:sz w:val="24"/>
          <w:szCs w:val="24"/>
          <w:lang w:eastAsia="pl-PL"/>
        </w:rPr>
        <w:t xml:space="preserve"> </w:t>
      </w:r>
      <w:r w:rsidR="00D303AC">
        <w:rPr>
          <w:rFonts w:cs="Arial"/>
          <w:sz w:val="24"/>
          <w:szCs w:val="24"/>
        </w:rPr>
        <w:t>zwane dalej Rozporządzeniem nr 2024/2509</w:t>
      </w:r>
      <w:r w:rsidRPr="004432D1">
        <w:rPr>
          <w:rFonts w:ascii="Helvetica" w:eastAsia="Times New Roman" w:hAnsi="Helvetica" w:cs="Helvetica"/>
          <w:color w:val="212529"/>
          <w:sz w:val="24"/>
          <w:szCs w:val="24"/>
          <w:lang w:eastAsia="pl-PL"/>
        </w:rPr>
        <w:t xml:space="preserve"> </w:t>
      </w:r>
      <w:r w:rsidRPr="004432D1">
        <w:rPr>
          <w:rFonts w:eastAsia="Times New Roman" w:cs="Arial"/>
          <w:sz w:val="24"/>
          <w:szCs w:val="24"/>
          <w:lang w:eastAsia="pl-PL"/>
        </w:rPr>
        <w:t>w zw. z art. 233 ustawy z dnia 6 czerwca 1997 r. Kodeks karny (</w:t>
      </w:r>
      <w:r w:rsidRPr="004432D1">
        <w:rPr>
          <w:rFonts w:cs="Arial"/>
          <w:bCs/>
          <w:sz w:val="24"/>
          <w:szCs w:val="24"/>
        </w:rPr>
        <w:t xml:space="preserve">Dz. U. z </w:t>
      </w:r>
      <w:r w:rsidR="002611A9">
        <w:rPr>
          <w:rFonts w:cs="Arial"/>
          <w:bCs/>
          <w:sz w:val="24"/>
          <w:szCs w:val="24"/>
        </w:rPr>
        <w:t>202</w:t>
      </w:r>
      <w:r w:rsidR="00FE265F">
        <w:rPr>
          <w:rFonts w:cs="Arial"/>
          <w:bCs/>
          <w:sz w:val="24"/>
          <w:szCs w:val="24"/>
        </w:rPr>
        <w:t>5</w:t>
      </w:r>
      <w:r w:rsidRPr="004432D1">
        <w:rPr>
          <w:rFonts w:cs="Arial"/>
          <w:bCs/>
          <w:sz w:val="24"/>
          <w:szCs w:val="24"/>
        </w:rPr>
        <w:t xml:space="preserve"> r., poz. </w:t>
      </w:r>
      <w:r w:rsidR="00FE265F">
        <w:rPr>
          <w:rFonts w:cs="Arial"/>
          <w:bCs/>
          <w:sz w:val="24"/>
          <w:szCs w:val="24"/>
        </w:rPr>
        <w:t>383</w:t>
      </w:r>
      <w:r w:rsidRPr="004432D1">
        <w:rPr>
          <w:rFonts w:cs="Arial"/>
          <w:bCs/>
          <w:sz w:val="24"/>
          <w:szCs w:val="24"/>
        </w:rPr>
        <w:t xml:space="preserve"> t.j.</w:t>
      </w:r>
      <w:r w:rsidRPr="004432D1">
        <w:rPr>
          <w:rFonts w:eastAsia="Times New Roman" w:cs="Arial"/>
          <w:sz w:val="24"/>
          <w:szCs w:val="24"/>
          <w:lang w:eastAsia="pl-PL"/>
        </w:rPr>
        <w:t>)***.</w:t>
      </w:r>
    </w:p>
    <w:p w14:paraId="1102AA24" w14:textId="280E3074" w:rsidR="00A337CD" w:rsidRPr="00C76C9E" w:rsidRDefault="00A337CD" w:rsidP="00926E42">
      <w:pPr>
        <w:rPr>
          <w:rFonts w:eastAsia="Times New Roman" w:cs="Arial"/>
          <w:b/>
          <w:sz w:val="24"/>
          <w:szCs w:val="24"/>
          <w:lang w:eastAsia="pl-PL"/>
        </w:rPr>
      </w:pPr>
      <w:r w:rsidRPr="00486F94">
        <w:rPr>
          <w:sz w:val="24"/>
          <w:szCs w:val="24"/>
        </w:rPr>
        <w:t xml:space="preserve">Złożenie przez pracownika będącego członkiem KOP oświadczenia w zakresie pkt. 5 zawierającego nieprawdziwe informacje lub zatajenie prawdy może skutkować odpowiedzialnością dyscyplinarną na zasadach i w trybie przewidzianych w art. 52 </w:t>
      </w:r>
      <w:r w:rsidRPr="00E134C5">
        <w:rPr>
          <w:rFonts w:cs="Arial"/>
          <w:color w:val="000000"/>
          <w:sz w:val="24"/>
          <w:szCs w:val="24"/>
        </w:rPr>
        <w:t>§1 pkt. 1 kodeksu pracy</w:t>
      </w:r>
      <w:r w:rsidRPr="003D0BA2">
        <w:rPr>
          <w:rFonts w:cs="Arial"/>
          <w:color w:val="000000"/>
          <w:sz w:val="24"/>
          <w:szCs w:val="24"/>
        </w:rPr>
        <w:t>****</w:t>
      </w:r>
      <w:r>
        <w:rPr>
          <w:sz w:val="24"/>
          <w:szCs w:val="24"/>
        </w:rPr>
        <w:t xml:space="preserve"> </w:t>
      </w:r>
      <w:r w:rsidRPr="003D0BA2">
        <w:rPr>
          <w:sz w:val="24"/>
          <w:szCs w:val="24"/>
        </w:rPr>
        <w:t>lub karną na zasadach i w trybie przewidzianych w powszechnie obowiązujących przepisach prawa.</w:t>
      </w:r>
      <w:r w:rsidRPr="00C76C9E">
        <w:rPr>
          <w:rFonts w:eastAsia="Times New Roman" w:cs="Arial"/>
          <w:b/>
          <w:sz w:val="24"/>
          <w:szCs w:val="24"/>
          <w:lang w:eastAsia="pl-PL"/>
        </w:rPr>
        <w:tab/>
      </w:r>
    </w:p>
    <w:p w14:paraId="2E45E8B7" w14:textId="77777777" w:rsidR="00A337CD" w:rsidRPr="00C76C9E" w:rsidRDefault="00A337CD" w:rsidP="00926E42">
      <w:pPr>
        <w:tabs>
          <w:tab w:val="left" w:pos="-180"/>
        </w:tabs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Niniejszym oświadczam, że:</w:t>
      </w:r>
    </w:p>
    <w:p w14:paraId="4AFD92D1" w14:textId="4BEFB891" w:rsidR="00A337CD" w:rsidRPr="00C76C9E" w:rsidRDefault="00651C37" w:rsidP="00926E42">
      <w:pPr>
        <w:pStyle w:val="Akapitzlist"/>
        <w:numPr>
          <w:ilvl w:val="0"/>
          <w:numId w:val="1"/>
        </w:numPr>
        <w:tabs>
          <w:tab w:val="left" w:pos="-180"/>
        </w:tabs>
        <w:autoSpaceDE w:val="0"/>
        <w:autoSpaceDN w:val="0"/>
        <w:adjustRightInd w:val="0"/>
        <w:contextualSpacing w:val="0"/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>Z</w:t>
      </w:r>
      <w:r w:rsidR="00A337CD" w:rsidRPr="00C76C9E">
        <w:rPr>
          <w:rFonts w:eastAsia="Times New Roman" w:cs="Arial"/>
          <w:sz w:val="24"/>
          <w:szCs w:val="24"/>
          <w:lang w:eastAsia="pl-PL"/>
        </w:rPr>
        <w:t>apoznałem/am się z listą projektów podlegających ocenie w ramach naboru, którego dotyczy niniejsze oświadczenie, stanowiącą załącznik nr 1 do niniejszego oświadczenia</w:t>
      </w:r>
      <w:r w:rsidR="000A5CA2">
        <w:rPr>
          <w:rFonts w:eastAsia="Times New Roman" w:cs="Arial"/>
          <w:sz w:val="24"/>
          <w:szCs w:val="24"/>
          <w:lang w:eastAsia="pl-PL"/>
        </w:rPr>
        <w:t>.</w:t>
      </w:r>
    </w:p>
    <w:p w14:paraId="7CF629B3" w14:textId="35249761" w:rsidR="00A337CD" w:rsidRPr="00C76C9E" w:rsidRDefault="00651C37" w:rsidP="00926E42">
      <w:pPr>
        <w:numPr>
          <w:ilvl w:val="0"/>
          <w:numId w:val="1"/>
        </w:numPr>
        <w:autoSpaceDE w:val="0"/>
        <w:autoSpaceDN w:val="0"/>
        <w:adjustRightInd w:val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P</w:t>
      </w:r>
      <w:r w:rsidR="00A337CD" w:rsidRPr="00C76C9E">
        <w:rPr>
          <w:rFonts w:cs="Arial"/>
          <w:color w:val="000000"/>
          <w:sz w:val="24"/>
          <w:szCs w:val="24"/>
        </w:rPr>
        <w:t>osiadam wiedzę</w:t>
      </w:r>
      <w:r w:rsidR="006B2A0D">
        <w:rPr>
          <w:rFonts w:cs="Arial"/>
          <w:color w:val="000000"/>
          <w:sz w:val="24"/>
          <w:szCs w:val="24"/>
        </w:rPr>
        <w:t>, umiejętności, doświadczenie</w:t>
      </w:r>
      <w:r w:rsidR="00A337CD" w:rsidRPr="00C76C9E">
        <w:rPr>
          <w:rFonts w:cs="Arial"/>
          <w:color w:val="000000"/>
          <w:sz w:val="24"/>
          <w:szCs w:val="24"/>
        </w:rPr>
        <w:t xml:space="preserve"> oraz wymagane uprawnienia (jeśli dotyczy) w dziedzinie objętej</w:t>
      </w:r>
      <w:r w:rsidR="000A5CA2">
        <w:rPr>
          <w:rFonts w:cs="Arial"/>
          <w:color w:val="000000"/>
          <w:sz w:val="24"/>
          <w:szCs w:val="24"/>
        </w:rPr>
        <w:t xml:space="preserve"> </w:t>
      </w:r>
      <w:r w:rsidR="00A337CD">
        <w:rPr>
          <w:rFonts w:cs="Arial"/>
          <w:sz w:val="24"/>
          <w:szCs w:val="24"/>
        </w:rPr>
        <w:t xml:space="preserve">Programem </w:t>
      </w:r>
      <w:r w:rsidR="00A337CD" w:rsidRPr="00FC173B">
        <w:rPr>
          <w:rFonts w:cs="Arial"/>
          <w:sz w:val="24"/>
          <w:szCs w:val="24"/>
        </w:rPr>
        <w:t>Fundusze Europejskie dla Pomorza Zachodniego</w:t>
      </w:r>
      <w:r w:rsidR="00A337CD" w:rsidRPr="0036416F">
        <w:rPr>
          <w:rFonts w:cs="Arial"/>
          <w:sz w:val="24"/>
          <w:szCs w:val="24"/>
        </w:rPr>
        <w:t xml:space="preserve"> 2021-2027</w:t>
      </w:r>
      <w:r w:rsidR="00A337CD" w:rsidRPr="00C76C9E">
        <w:rPr>
          <w:rFonts w:cs="Arial"/>
          <w:color w:val="000000"/>
          <w:sz w:val="24"/>
          <w:szCs w:val="24"/>
        </w:rPr>
        <w:t>, w ramach której przystępuję do oceny</w:t>
      </w:r>
      <w:r w:rsidR="00926E42">
        <w:rPr>
          <w:rFonts w:cs="Arial"/>
          <w:color w:val="000000"/>
          <w:sz w:val="24"/>
          <w:szCs w:val="24"/>
        </w:rPr>
        <w:t>.</w:t>
      </w:r>
    </w:p>
    <w:p w14:paraId="0AAAA6B3" w14:textId="57D02EDE" w:rsidR="00A337CD" w:rsidRPr="00C76C9E" w:rsidRDefault="00651C37" w:rsidP="00926E42">
      <w:pPr>
        <w:numPr>
          <w:ilvl w:val="0"/>
          <w:numId w:val="1"/>
        </w:numPr>
        <w:autoSpaceDE w:val="0"/>
        <w:autoSpaceDN w:val="0"/>
        <w:adjustRightInd w:val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lastRenderedPageBreak/>
        <w:t>P</w:t>
      </w:r>
      <w:r w:rsidR="00A337CD" w:rsidRPr="00C76C9E">
        <w:rPr>
          <w:rFonts w:cs="Arial"/>
          <w:color w:val="000000"/>
          <w:sz w:val="24"/>
          <w:szCs w:val="24"/>
        </w:rPr>
        <w:t>osiadam wiedzę w zakresie celów i sposobu realizacji</w:t>
      </w:r>
      <w:r w:rsidR="00A337CD" w:rsidRPr="005E570A">
        <w:rPr>
          <w:rFonts w:cs="Arial"/>
          <w:sz w:val="24"/>
          <w:szCs w:val="24"/>
        </w:rPr>
        <w:t xml:space="preserve"> </w:t>
      </w:r>
      <w:r w:rsidR="00A337CD">
        <w:rPr>
          <w:rFonts w:cs="Arial"/>
          <w:sz w:val="24"/>
          <w:szCs w:val="24"/>
        </w:rPr>
        <w:t xml:space="preserve">Programu </w:t>
      </w:r>
      <w:r w:rsidR="00A337CD" w:rsidRPr="00FC173B">
        <w:rPr>
          <w:rFonts w:cs="Arial"/>
          <w:sz w:val="24"/>
          <w:szCs w:val="24"/>
        </w:rPr>
        <w:t>Fundusze Europejskie dla Pomorza Zachodniego</w:t>
      </w:r>
      <w:r w:rsidR="00A337CD" w:rsidRPr="0036416F">
        <w:rPr>
          <w:rFonts w:cs="Arial"/>
          <w:sz w:val="24"/>
          <w:szCs w:val="24"/>
        </w:rPr>
        <w:t xml:space="preserve"> 2021-2027</w:t>
      </w:r>
      <w:r w:rsidR="00A337CD" w:rsidRPr="00C76C9E">
        <w:rPr>
          <w:rFonts w:cs="Arial"/>
          <w:color w:val="000000"/>
          <w:sz w:val="24"/>
          <w:szCs w:val="24"/>
        </w:rPr>
        <w:t>, a</w:t>
      </w:r>
      <w:r w:rsidR="00A337CD">
        <w:rPr>
          <w:rFonts w:cs="Arial"/>
          <w:color w:val="000000"/>
          <w:sz w:val="24"/>
          <w:szCs w:val="24"/>
        </w:rPr>
        <w:t> </w:t>
      </w:r>
      <w:r w:rsidR="00A337CD" w:rsidRPr="00C76C9E">
        <w:rPr>
          <w:rFonts w:cs="Arial"/>
          <w:color w:val="000000"/>
          <w:sz w:val="24"/>
          <w:szCs w:val="24"/>
        </w:rPr>
        <w:t>w</w:t>
      </w:r>
      <w:r w:rsidR="00A337CD">
        <w:rPr>
          <w:rFonts w:cs="Arial"/>
          <w:color w:val="000000"/>
          <w:sz w:val="24"/>
          <w:szCs w:val="24"/>
        </w:rPr>
        <w:t> </w:t>
      </w:r>
      <w:r w:rsidR="00A337CD" w:rsidRPr="00C76C9E">
        <w:rPr>
          <w:rFonts w:cs="Arial"/>
          <w:color w:val="000000"/>
          <w:sz w:val="24"/>
          <w:szCs w:val="24"/>
        </w:rPr>
        <w:t>szczególności oświadczam, że:</w:t>
      </w:r>
    </w:p>
    <w:p w14:paraId="4FC9DF71" w14:textId="77777777" w:rsidR="00A337CD" w:rsidRPr="00C76C9E" w:rsidRDefault="00A337CD" w:rsidP="00926E42">
      <w:pPr>
        <w:numPr>
          <w:ilvl w:val="1"/>
          <w:numId w:val="1"/>
        </w:numPr>
        <w:autoSpaceDE w:val="0"/>
        <w:autoSpaceDN w:val="0"/>
        <w:adjustRightInd w:val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zapoznałem/am</w:t>
      </w:r>
      <w:r w:rsidRPr="00C76C9E">
        <w:rPr>
          <w:rFonts w:cs="Arial"/>
          <w:color w:val="000000"/>
          <w:sz w:val="24"/>
          <w:szCs w:val="24"/>
        </w:rPr>
        <w:t xml:space="preserve"> się</w:t>
      </w:r>
      <w:r>
        <w:rPr>
          <w:rFonts w:cs="Arial"/>
          <w:color w:val="000000"/>
          <w:sz w:val="24"/>
          <w:szCs w:val="24"/>
        </w:rPr>
        <w:t xml:space="preserve"> z Regulaminem </w:t>
      </w:r>
      <w:r w:rsidRPr="00C76C9E">
        <w:rPr>
          <w:rFonts w:cs="Arial"/>
          <w:color w:val="000000"/>
          <w:sz w:val="24"/>
          <w:szCs w:val="24"/>
        </w:rPr>
        <w:t>Komisji Oceny Projektów i zobowiązuję się do jego stosowania;</w:t>
      </w:r>
    </w:p>
    <w:p w14:paraId="0E8DD7A8" w14:textId="77777777" w:rsidR="00A337CD" w:rsidRPr="00C76C9E" w:rsidRDefault="00A337CD" w:rsidP="00926E42">
      <w:pPr>
        <w:numPr>
          <w:ilvl w:val="1"/>
          <w:numId w:val="1"/>
        </w:numPr>
        <w:autoSpaceDE w:val="0"/>
        <w:autoSpaceDN w:val="0"/>
        <w:adjustRightInd w:val="0"/>
        <w:rPr>
          <w:rFonts w:cs="Arial"/>
          <w:color w:val="000000"/>
          <w:sz w:val="24"/>
          <w:szCs w:val="24"/>
        </w:rPr>
      </w:pPr>
      <w:r w:rsidRPr="00C76C9E">
        <w:rPr>
          <w:rFonts w:cs="Arial"/>
          <w:color w:val="000000"/>
          <w:sz w:val="24"/>
          <w:szCs w:val="24"/>
        </w:rPr>
        <w:t xml:space="preserve">zapoznałem/am się z Regulaminem </w:t>
      </w:r>
      <w:r>
        <w:rPr>
          <w:rFonts w:cs="Arial"/>
          <w:color w:val="000000"/>
          <w:sz w:val="24"/>
          <w:szCs w:val="24"/>
        </w:rPr>
        <w:t>wyboru projektów</w:t>
      </w:r>
      <w:r w:rsidRPr="00C76C9E">
        <w:rPr>
          <w:rFonts w:cs="Arial"/>
          <w:color w:val="000000"/>
          <w:sz w:val="24"/>
          <w:szCs w:val="24"/>
        </w:rPr>
        <w:t>;</w:t>
      </w:r>
    </w:p>
    <w:p w14:paraId="72970731" w14:textId="68A2D130" w:rsidR="00A337CD" w:rsidRDefault="00A337CD" w:rsidP="00926E42">
      <w:pPr>
        <w:numPr>
          <w:ilvl w:val="1"/>
          <w:numId w:val="1"/>
        </w:numPr>
        <w:autoSpaceDE w:val="0"/>
        <w:autoSpaceDN w:val="0"/>
        <w:adjustRightInd w:val="0"/>
        <w:rPr>
          <w:rFonts w:cs="Arial"/>
          <w:color w:val="000000"/>
          <w:sz w:val="24"/>
          <w:szCs w:val="24"/>
        </w:rPr>
      </w:pPr>
      <w:r w:rsidRPr="00C76C9E">
        <w:rPr>
          <w:rFonts w:cs="Arial"/>
          <w:color w:val="000000"/>
          <w:sz w:val="24"/>
          <w:szCs w:val="24"/>
        </w:rPr>
        <w:t xml:space="preserve">zapoznałem/am się z dostępnymi do dnia dzisiejszego informacjami dotyczącymi oceny i wyboru projektów w ramach </w:t>
      </w:r>
      <w:r>
        <w:rPr>
          <w:rFonts w:cs="Arial"/>
          <w:color w:val="000000"/>
          <w:sz w:val="24"/>
          <w:szCs w:val="24"/>
        </w:rPr>
        <w:t>Programu</w:t>
      </w:r>
      <w:r w:rsidRPr="005E570A">
        <w:rPr>
          <w:rFonts w:cs="Arial"/>
          <w:sz w:val="24"/>
          <w:szCs w:val="24"/>
        </w:rPr>
        <w:t xml:space="preserve"> </w:t>
      </w:r>
      <w:r w:rsidRPr="00FC173B">
        <w:rPr>
          <w:rFonts w:cs="Arial"/>
          <w:sz w:val="24"/>
          <w:szCs w:val="24"/>
        </w:rPr>
        <w:t>Fundusze Europejskie dla Pomorza Zachodniego</w:t>
      </w:r>
      <w:r w:rsidRPr="0036416F">
        <w:rPr>
          <w:rFonts w:cs="Arial"/>
          <w:sz w:val="24"/>
          <w:szCs w:val="24"/>
        </w:rPr>
        <w:t xml:space="preserve"> 2021-2027</w:t>
      </w:r>
      <w:r w:rsidR="00926E42">
        <w:rPr>
          <w:rFonts w:cs="Arial"/>
          <w:sz w:val="24"/>
          <w:szCs w:val="24"/>
        </w:rPr>
        <w:t>.</w:t>
      </w:r>
    </w:p>
    <w:p w14:paraId="26FBE7BA" w14:textId="3AB678D4" w:rsidR="00A337CD" w:rsidRPr="00812BFF" w:rsidRDefault="00651C37" w:rsidP="00926E42">
      <w:pPr>
        <w:numPr>
          <w:ilvl w:val="0"/>
          <w:numId w:val="1"/>
        </w:numPr>
        <w:autoSpaceDE w:val="0"/>
        <w:autoSpaceDN w:val="0"/>
        <w:adjustRightInd w:val="0"/>
        <w:ind w:left="357" w:hanging="357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Z</w:t>
      </w:r>
      <w:r w:rsidR="00A337CD" w:rsidRPr="00812BFF">
        <w:rPr>
          <w:rFonts w:cs="Arial"/>
          <w:color w:val="000000"/>
          <w:sz w:val="24"/>
          <w:szCs w:val="24"/>
        </w:rPr>
        <w:t>obowiązuję się, że będę wypełniać moje obowiązki w sposób uczciwy i</w:t>
      </w:r>
      <w:r w:rsidR="00A337CD">
        <w:rPr>
          <w:rFonts w:cs="Arial"/>
          <w:color w:val="000000"/>
          <w:sz w:val="24"/>
          <w:szCs w:val="24"/>
        </w:rPr>
        <w:t> </w:t>
      </w:r>
      <w:r w:rsidR="00A337CD" w:rsidRPr="00812BFF">
        <w:rPr>
          <w:rFonts w:cs="Arial"/>
          <w:color w:val="000000"/>
          <w:sz w:val="24"/>
          <w:szCs w:val="24"/>
        </w:rPr>
        <w:t>sprawiedliwy, zgodnie z posiadaną wiedzą</w:t>
      </w:r>
      <w:r w:rsidR="00926E42">
        <w:rPr>
          <w:rFonts w:cs="Arial"/>
          <w:color w:val="000000"/>
          <w:sz w:val="24"/>
          <w:szCs w:val="24"/>
        </w:rPr>
        <w:t>.</w:t>
      </w:r>
    </w:p>
    <w:p w14:paraId="28F5870A" w14:textId="733D0F83" w:rsidR="00A337CD" w:rsidRPr="005647E6" w:rsidRDefault="00651C37" w:rsidP="00926E42">
      <w:pPr>
        <w:numPr>
          <w:ilvl w:val="0"/>
          <w:numId w:val="1"/>
        </w:numPr>
        <w:autoSpaceDE w:val="0"/>
        <w:autoSpaceDN w:val="0"/>
        <w:adjustRightInd w:val="0"/>
        <w:ind w:left="357" w:hanging="357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N</w:t>
      </w:r>
      <w:r w:rsidR="00A337CD" w:rsidRPr="005647E6">
        <w:rPr>
          <w:rFonts w:cs="Arial"/>
          <w:color w:val="000000"/>
          <w:sz w:val="24"/>
          <w:szCs w:val="24"/>
        </w:rPr>
        <w:t>ie zachodzi żadna z okoliczności określonych w art. 24 § 1 i 2 ustawy z dnia 14 czerwca 1960 r.  Kodeks postępowania administracyjnego (Dz. U. z 202</w:t>
      </w:r>
      <w:r w:rsidR="00F10E29">
        <w:rPr>
          <w:rFonts w:cs="Arial"/>
          <w:color w:val="000000"/>
          <w:sz w:val="24"/>
          <w:szCs w:val="24"/>
        </w:rPr>
        <w:t>4</w:t>
      </w:r>
      <w:r w:rsidR="00A337CD" w:rsidRPr="005647E6">
        <w:rPr>
          <w:rFonts w:cs="Arial"/>
          <w:color w:val="000000"/>
          <w:sz w:val="24"/>
          <w:szCs w:val="24"/>
        </w:rPr>
        <w:t xml:space="preserve"> r., poz. 5</w:t>
      </w:r>
      <w:r w:rsidR="00F10E29">
        <w:rPr>
          <w:rFonts w:cs="Arial"/>
          <w:color w:val="000000"/>
          <w:sz w:val="24"/>
          <w:szCs w:val="24"/>
        </w:rPr>
        <w:t>72</w:t>
      </w:r>
      <w:r w:rsidR="00A337CD" w:rsidRPr="005647E6">
        <w:rPr>
          <w:rFonts w:cs="Arial"/>
          <w:color w:val="000000"/>
          <w:sz w:val="24"/>
          <w:szCs w:val="24"/>
        </w:rPr>
        <w:t xml:space="preserve"> t.j.)***</w:t>
      </w:r>
      <w:r w:rsidR="00A337CD">
        <w:rPr>
          <w:rFonts w:cs="Arial"/>
          <w:color w:val="000000"/>
          <w:sz w:val="24"/>
          <w:szCs w:val="24"/>
        </w:rPr>
        <w:t>**</w:t>
      </w:r>
      <w:r w:rsidR="00A337CD" w:rsidRPr="005647E6">
        <w:rPr>
          <w:rFonts w:cs="Arial"/>
          <w:color w:val="000000"/>
          <w:sz w:val="24"/>
          <w:szCs w:val="24"/>
        </w:rPr>
        <w:t xml:space="preserve">, które </w:t>
      </w:r>
      <w:r w:rsidR="00A337CD" w:rsidRPr="00BC4555">
        <w:rPr>
          <w:rFonts w:cs="Arial"/>
          <w:color w:val="000000"/>
          <w:sz w:val="24"/>
          <w:szCs w:val="24"/>
        </w:rPr>
        <w:t xml:space="preserve">stosownie do art. </w:t>
      </w:r>
      <w:r w:rsidR="00BC4555">
        <w:rPr>
          <w:rFonts w:cs="Arial"/>
          <w:color w:val="000000"/>
          <w:sz w:val="24"/>
          <w:szCs w:val="24"/>
        </w:rPr>
        <w:t xml:space="preserve">59 lub art. </w:t>
      </w:r>
      <w:r w:rsidR="00A337CD" w:rsidRPr="00BC4555">
        <w:rPr>
          <w:rFonts w:cs="Arial"/>
          <w:color w:val="000000"/>
          <w:sz w:val="24"/>
          <w:szCs w:val="24"/>
        </w:rPr>
        <w:t xml:space="preserve">80-85 ustawy z dnia </w:t>
      </w:r>
      <w:r w:rsidR="00A337CD" w:rsidRPr="00BC4555">
        <w:rPr>
          <w:rFonts w:eastAsia="Times New Roman" w:cs="Arial"/>
          <w:sz w:val="24"/>
          <w:szCs w:val="24"/>
          <w:lang w:eastAsia="pl-PL"/>
        </w:rPr>
        <w:t xml:space="preserve">28 kwietnia 2022 r. o zasadach realizacji zadań finansowych ze środków europejskich w perspektywie finansowej 2021-2027 </w:t>
      </w:r>
      <w:r w:rsidR="00965C0D">
        <w:rPr>
          <w:rFonts w:cs="Arial"/>
          <w:color w:val="000000"/>
          <w:sz w:val="24"/>
          <w:szCs w:val="24"/>
        </w:rPr>
        <w:t>lub</w:t>
      </w:r>
      <w:r w:rsidR="00965C0D" w:rsidRPr="00BC4555">
        <w:rPr>
          <w:rFonts w:cs="Arial"/>
          <w:color w:val="000000"/>
          <w:sz w:val="24"/>
          <w:szCs w:val="24"/>
        </w:rPr>
        <w:t xml:space="preserve"> </w:t>
      </w:r>
      <w:r w:rsidR="00A337CD" w:rsidRPr="00BC4555">
        <w:rPr>
          <w:rFonts w:cs="Arial"/>
          <w:color w:val="000000"/>
          <w:sz w:val="24"/>
          <w:szCs w:val="24"/>
        </w:rPr>
        <w:t xml:space="preserve">art. 61 </w:t>
      </w:r>
      <w:bookmarkStart w:id="2" w:name="_Hlk139966013"/>
      <w:r w:rsidR="009058E7" w:rsidRPr="00BC4555">
        <w:rPr>
          <w:rFonts w:cs="Arial"/>
          <w:sz w:val="24"/>
          <w:szCs w:val="24"/>
        </w:rPr>
        <w:t>Rozporządzenia nr 2024/2509</w:t>
      </w:r>
      <w:r w:rsidR="00A337CD">
        <w:rPr>
          <w:rFonts w:cs="Arial"/>
          <w:color w:val="000000"/>
          <w:sz w:val="24"/>
          <w:szCs w:val="24"/>
        </w:rPr>
        <w:t xml:space="preserve"> </w:t>
      </w:r>
      <w:bookmarkEnd w:id="2"/>
      <w:r w:rsidR="00A337CD" w:rsidRPr="00890447">
        <w:rPr>
          <w:rFonts w:cs="Arial"/>
          <w:color w:val="000000"/>
          <w:sz w:val="24"/>
          <w:szCs w:val="24"/>
        </w:rPr>
        <w:t>skutkują</w:t>
      </w:r>
      <w:r w:rsidR="00A337CD" w:rsidRPr="005647E6">
        <w:rPr>
          <w:rFonts w:cs="Arial"/>
          <w:color w:val="000000"/>
          <w:sz w:val="24"/>
          <w:szCs w:val="24"/>
        </w:rPr>
        <w:t xml:space="preserve"> wyłączeniem mnie z udziału w wyborze projektów, tj.:</w:t>
      </w:r>
      <w:r w:rsidR="00A337CD" w:rsidRPr="004C3130">
        <w:rPr>
          <w:rStyle w:val="Odwoanieprzypisudolnego"/>
          <w:rFonts w:cs="Arial"/>
          <w:color w:val="000000"/>
          <w:sz w:val="24"/>
          <w:szCs w:val="24"/>
        </w:rPr>
        <w:footnoteReference w:id="5"/>
      </w:r>
    </w:p>
    <w:p w14:paraId="6E4A5482" w14:textId="77777777" w:rsidR="00A337CD" w:rsidRPr="00C76C9E" w:rsidRDefault="00A337CD" w:rsidP="00926E42">
      <w:pPr>
        <w:numPr>
          <w:ilvl w:val="1"/>
          <w:numId w:val="1"/>
        </w:numPr>
        <w:rPr>
          <w:rFonts w:cs="Arial"/>
          <w:color w:val="000000"/>
          <w:sz w:val="24"/>
          <w:szCs w:val="24"/>
        </w:rPr>
      </w:pPr>
      <w:r w:rsidRPr="00C76C9E">
        <w:rPr>
          <w:rFonts w:cs="Arial"/>
          <w:color w:val="000000"/>
          <w:sz w:val="24"/>
          <w:szCs w:val="24"/>
        </w:rPr>
        <w:t>nie brałem/am udziału w przygotowaniu wniosków będących przedmiotem oceny;</w:t>
      </w:r>
    </w:p>
    <w:p w14:paraId="3499032D" w14:textId="77777777" w:rsidR="00A337CD" w:rsidRPr="00C76C9E" w:rsidRDefault="00A337CD" w:rsidP="00926E42">
      <w:pPr>
        <w:numPr>
          <w:ilvl w:val="1"/>
          <w:numId w:val="1"/>
        </w:numPr>
        <w:rPr>
          <w:rFonts w:cs="Arial"/>
          <w:color w:val="000000"/>
          <w:sz w:val="24"/>
          <w:szCs w:val="24"/>
        </w:rPr>
      </w:pPr>
      <w:r w:rsidRPr="00C76C9E">
        <w:rPr>
          <w:rFonts w:cs="Arial"/>
          <w:color w:val="000000"/>
          <w:sz w:val="24"/>
          <w:szCs w:val="24"/>
        </w:rPr>
        <w:t>nie jestem wnioskodawcą ani nie pozostaję z wnioskodawcą lub wnioskodawcami w takim stosunku prawnym lub faktycznym, że wynik oceny może mieć wpływ na moje prawa i obowiązki;</w:t>
      </w:r>
    </w:p>
    <w:p w14:paraId="6D1BAA3D" w14:textId="77777777" w:rsidR="00A337CD" w:rsidRPr="00C76C9E" w:rsidRDefault="00A337CD" w:rsidP="00926E42">
      <w:pPr>
        <w:numPr>
          <w:ilvl w:val="1"/>
          <w:numId w:val="1"/>
        </w:numPr>
        <w:rPr>
          <w:rFonts w:cs="Arial"/>
          <w:color w:val="000000"/>
          <w:sz w:val="24"/>
          <w:szCs w:val="24"/>
        </w:rPr>
      </w:pPr>
      <w:r w:rsidRPr="00C76C9E">
        <w:rPr>
          <w:rFonts w:cs="Arial"/>
          <w:color w:val="000000"/>
          <w:sz w:val="24"/>
          <w:szCs w:val="24"/>
        </w:rPr>
        <w:t>nie pozostaję w związku małżeńskim, w stosunku pokrewieństwa ani powinowactwa do drugiego stopnia z wnioskodawcą lub wnioskodawcami lub członkami organów zarządzających lub organów nadzorczych wnioskodawcy lub wnioskodawców;</w:t>
      </w:r>
    </w:p>
    <w:p w14:paraId="595EDEA5" w14:textId="77777777" w:rsidR="00A337CD" w:rsidRPr="00C76C9E" w:rsidRDefault="00A337CD" w:rsidP="00926E42">
      <w:pPr>
        <w:numPr>
          <w:ilvl w:val="1"/>
          <w:numId w:val="1"/>
        </w:numPr>
        <w:rPr>
          <w:rFonts w:cs="Arial"/>
          <w:color w:val="000000"/>
          <w:sz w:val="24"/>
          <w:szCs w:val="24"/>
        </w:rPr>
      </w:pPr>
      <w:r w:rsidRPr="00C76C9E">
        <w:rPr>
          <w:rFonts w:cs="Arial"/>
          <w:sz w:val="24"/>
          <w:szCs w:val="24"/>
        </w:rPr>
        <w:t>nie jestem związany z wnioskodawcą lub wnioskodawcami z tytułu przysposobienia, kurateli ani opieki;</w:t>
      </w:r>
    </w:p>
    <w:p w14:paraId="27903CC8" w14:textId="77777777" w:rsidR="00A337CD" w:rsidRPr="00C76C9E" w:rsidRDefault="00A337CD" w:rsidP="00926E42">
      <w:pPr>
        <w:numPr>
          <w:ilvl w:val="1"/>
          <w:numId w:val="1"/>
        </w:numPr>
        <w:rPr>
          <w:rFonts w:cs="Arial"/>
          <w:color w:val="000000"/>
          <w:sz w:val="24"/>
          <w:szCs w:val="24"/>
        </w:rPr>
      </w:pPr>
      <w:r w:rsidRPr="00C76C9E">
        <w:rPr>
          <w:rFonts w:cs="Arial"/>
          <w:sz w:val="24"/>
          <w:szCs w:val="24"/>
        </w:rPr>
        <w:t>nie jestem przedstawicielem wnioskodawcy lub wnioskodawców ubiegających się o dofinansowanie ani nie pozostaję w związku małżeńskim, w stosunku pokrewieństwa ani powinowactwa do drugiego stopnia z przedstawicielem wnioskodawcy ani nie jestem związany/a z przedstawicielem wnioskodawcy lub wnioskodawców z tytułu przysposobienia, kurateli ani opieki;</w:t>
      </w:r>
    </w:p>
    <w:p w14:paraId="63787A27" w14:textId="77777777" w:rsidR="00A337CD" w:rsidRPr="00C76C9E" w:rsidRDefault="00A337CD" w:rsidP="00926E42">
      <w:pPr>
        <w:numPr>
          <w:ilvl w:val="1"/>
          <w:numId w:val="1"/>
        </w:numPr>
        <w:rPr>
          <w:rFonts w:cs="Arial"/>
          <w:color w:val="000000"/>
          <w:sz w:val="24"/>
          <w:szCs w:val="24"/>
        </w:rPr>
      </w:pPr>
      <w:r w:rsidRPr="00C76C9E">
        <w:rPr>
          <w:rFonts w:cs="Arial"/>
          <w:sz w:val="24"/>
          <w:szCs w:val="24"/>
        </w:rPr>
        <w:t>nie pozostaję z wnioskodawcą lub wnioskodawcami w stosunku podrzędności służbowej;</w:t>
      </w:r>
    </w:p>
    <w:p w14:paraId="1FF31E89" w14:textId="638B2190" w:rsidR="00A337CD" w:rsidRDefault="00A337CD" w:rsidP="00926E42">
      <w:pPr>
        <w:numPr>
          <w:ilvl w:val="1"/>
          <w:numId w:val="1"/>
        </w:numPr>
        <w:ind w:hanging="357"/>
        <w:rPr>
          <w:rFonts w:cs="Arial"/>
          <w:color w:val="000000"/>
          <w:sz w:val="24"/>
          <w:szCs w:val="24"/>
        </w:rPr>
      </w:pPr>
      <w:r w:rsidRPr="00C76C9E">
        <w:rPr>
          <w:rFonts w:cs="Arial"/>
          <w:color w:val="000000"/>
          <w:sz w:val="24"/>
          <w:szCs w:val="24"/>
        </w:rPr>
        <w:lastRenderedPageBreak/>
        <w:t>jestem świadomy/a, że przesłanki wymienione w lit. c-e dotyczą także sytuacji, gdy ustało małżeństwo, kuratela, przysposobienie lub opieka</w:t>
      </w:r>
      <w:r w:rsidR="003851D0">
        <w:rPr>
          <w:rFonts w:cs="Arial"/>
          <w:color w:val="000000"/>
          <w:sz w:val="24"/>
          <w:szCs w:val="24"/>
        </w:rPr>
        <w:t>.</w:t>
      </w:r>
    </w:p>
    <w:p w14:paraId="3B8530C6" w14:textId="2E4B2949" w:rsidR="00651C37" w:rsidRPr="00651C37" w:rsidRDefault="00BC4555" w:rsidP="00BC4555">
      <w:pPr>
        <w:numPr>
          <w:ilvl w:val="0"/>
          <w:numId w:val="1"/>
        </w:numPr>
        <w:autoSpaceDE w:val="0"/>
        <w:autoSpaceDN w:val="0"/>
        <w:adjustRightInd w:val="0"/>
        <w:ind w:left="357" w:hanging="357"/>
        <w:rPr>
          <w:rFonts w:cs="Arial"/>
          <w:color w:val="000000"/>
          <w:sz w:val="24"/>
          <w:szCs w:val="24"/>
        </w:rPr>
      </w:pPr>
      <w:r>
        <w:rPr>
          <w:rFonts w:cs="Arial"/>
          <w:sz w:val="24"/>
          <w:szCs w:val="24"/>
        </w:rPr>
        <w:t>J</w:t>
      </w:r>
      <w:r w:rsidR="00651C37" w:rsidRPr="00BC4555">
        <w:rPr>
          <w:rFonts w:cs="Arial"/>
          <w:color w:val="000000"/>
          <w:sz w:val="24"/>
          <w:szCs w:val="24"/>
        </w:rPr>
        <w:t>estem</w:t>
      </w:r>
      <w:r w:rsidR="00651C37" w:rsidRPr="00651C37">
        <w:rPr>
          <w:rFonts w:cs="Arial"/>
          <w:sz w:val="24"/>
          <w:szCs w:val="24"/>
        </w:rPr>
        <w:t xml:space="preserve"> świadomy</w:t>
      </w:r>
      <w:r w:rsidR="003851D0">
        <w:rPr>
          <w:rFonts w:cs="Arial"/>
          <w:sz w:val="24"/>
          <w:szCs w:val="24"/>
        </w:rPr>
        <w:t>/a</w:t>
      </w:r>
      <w:r w:rsidR="00651C37" w:rsidRPr="00651C37">
        <w:rPr>
          <w:rFonts w:cs="Arial"/>
          <w:sz w:val="24"/>
          <w:szCs w:val="24"/>
        </w:rPr>
        <w:t xml:space="preserve"> treści art. 61 ust. 3 Rozporządzenia nr 2024/2509 zgodnie z</w:t>
      </w:r>
      <w:r w:rsidR="007C4BAF">
        <w:rPr>
          <w:rFonts w:cs="Arial"/>
          <w:sz w:val="24"/>
          <w:szCs w:val="24"/>
        </w:rPr>
        <w:t> </w:t>
      </w:r>
      <w:r w:rsidR="00651C37" w:rsidRPr="00651C37">
        <w:rPr>
          <w:rFonts w:cs="Arial"/>
          <w:sz w:val="24"/>
          <w:szCs w:val="24"/>
        </w:rPr>
        <w:t>którym, konflikt interesów istnieje wówczas, gdy bezstronne i obiektywne pełnienie funkcji podmiotu upoważnionego do działań finansowych lub innej osoby (…) jest zagrożone z uwagi na względy rodzinne, emocjonalne, sympatie polityczne lub związki z jakimkolwiek krajem, interes gospodarczy lub jakiekolwiek inne bezpośrednie</w:t>
      </w:r>
      <w:r w:rsidR="00651C37">
        <w:rPr>
          <w:rFonts w:cs="Arial"/>
          <w:sz w:val="24"/>
          <w:szCs w:val="24"/>
        </w:rPr>
        <w:t xml:space="preserve"> l</w:t>
      </w:r>
      <w:r w:rsidR="00651C37" w:rsidRPr="00651C37">
        <w:rPr>
          <w:rFonts w:cs="Arial"/>
          <w:sz w:val="24"/>
          <w:szCs w:val="24"/>
        </w:rPr>
        <w:t>ub pośrednie interesy osobiste</w:t>
      </w:r>
      <w:r w:rsidR="00651C37">
        <w:rPr>
          <w:rStyle w:val="Odwoanieprzypisudolnego"/>
          <w:rFonts w:cs="Arial"/>
          <w:sz w:val="24"/>
          <w:szCs w:val="24"/>
        </w:rPr>
        <w:footnoteReference w:id="6"/>
      </w:r>
      <w:r w:rsidR="00651C37" w:rsidRPr="00651C37">
        <w:rPr>
          <w:rFonts w:cs="Arial"/>
          <w:sz w:val="24"/>
          <w:szCs w:val="24"/>
        </w:rPr>
        <w:t>.</w:t>
      </w:r>
    </w:p>
    <w:p w14:paraId="3CA4C60F" w14:textId="488BE562" w:rsidR="007313B6" w:rsidRDefault="00651C37" w:rsidP="00926E42">
      <w:pPr>
        <w:numPr>
          <w:ilvl w:val="0"/>
          <w:numId w:val="1"/>
        </w:numPr>
        <w:autoSpaceDE w:val="0"/>
        <w:autoSpaceDN w:val="0"/>
        <w:adjustRightInd w:val="0"/>
        <w:ind w:left="357" w:hanging="357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</w:t>
      </w:r>
      <w:r w:rsidR="00A337CD" w:rsidRPr="00A44C94">
        <w:rPr>
          <w:rFonts w:cs="Arial"/>
          <w:sz w:val="24"/>
          <w:szCs w:val="24"/>
        </w:rPr>
        <w:t>apoznałem się z treścią dokumentu Komisji Europejskiej pn.</w:t>
      </w:r>
      <w:r w:rsidR="00A337CD" w:rsidRPr="000F20CE">
        <w:rPr>
          <w:rFonts w:cs="Arial"/>
          <w:sz w:val="24"/>
          <w:szCs w:val="24"/>
        </w:rPr>
        <w:t xml:space="preserve"> </w:t>
      </w:r>
      <w:r w:rsidR="00A337CD" w:rsidRPr="00486F94">
        <w:rPr>
          <w:rFonts w:cs="Arial"/>
          <w:sz w:val="24"/>
          <w:szCs w:val="24"/>
        </w:rPr>
        <w:t>Wytyczne dotyczące unikania konfliktu interesów i zarządzania takimi konfliktami na podstawie rozporządzenia finansowego (2021/C</w:t>
      </w:r>
      <w:r w:rsidR="00F10E29">
        <w:rPr>
          <w:rFonts w:cs="Arial"/>
          <w:sz w:val="24"/>
          <w:szCs w:val="24"/>
        </w:rPr>
        <w:t xml:space="preserve"> </w:t>
      </w:r>
      <w:r w:rsidR="00A337CD" w:rsidRPr="00486F94">
        <w:rPr>
          <w:rFonts w:cs="Arial"/>
          <w:sz w:val="24"/>
          <w:szCs w:val="24"/>
        </w:rPr>
        <w:t>121/01)</w:t>
      </w:r>
      <w:r w:rsidR="00A337CD" w:rsidRPr="00A44C94">
        <w:rPr>
          <w:rFonts w:cs="Arial"/>
          <w:sz w:val="24"/>
          <w:szCs w:val="24"/>
        </w:rPr>
        <w:t xml:space="preserve"> i oświadczam, że</w:t>
      </w:r>
      <w:r w:rsidR="007313B6">
        <w:rPr>
          <w:rFonts w:cs="Arial"/>
          <w:sz w:val="24"/>
          <w:szCs w:val="24"/>
        </w:rPr>
        <w:t>:</w:t>
      </w:r>
    </w:p>
    <w:p w14:paraId="54D707AD" w14:textId="389AE54A" w:rsidR="007313B6" w:rsidRPr="00926E42" w:rsidRDefault="007313B6" w:rsidP="00926E42">
      <w:pPr>
        <w:pStyle w:val="Akapitzlist"/>
        <w:numPr>
          <w:ilvl w:val="0"/>
          <w:numId w:val="17"/>
        </w:numPr>
        <w:contextualSpacing w:val="0"/>
        <w:rPr>
          <w:rFonts w:cs="Arial"/>
          <w:sz w:val="24"/>
          <w:szCs w:val="24"/>
        </w:rPr>
      </w:pPr>
      <w:r w:rsidRPr="00926E42">
        <w:rPr>
          <w:rFonts w:cs="Arial"/>
          <w:sz w:val="24"/>
          <w:szCs w:val="24"/>
        </w:rPr>
        <w:t>nie mam interesów, które postrzegam lub które można postrzegać jako będące w konflikcie w związku z realizowanym przeze mnie zadaniem i nie znajduję się w sytuacji konfliktu interesów, o którym mowa w art. 61 ust. 3 Rozporządzenia nr 2024/2509;</w:t>
      </w:r>
    </w:p>
    <w:p w14:paraId="5A7499BD" w14:textId="295B2878" w:rsidR="00A337CD" w:rsidRPr="00926E42" w:rsidRDefault="007313B6" w:rsidP="00926E42">
      <w:pPr>
        <w:pStyle w:val="Akapitzlist"/>
        <w:numPr>
          <w:ilvl w:val="0"/>
          <w:numId w:val="17"/>
        </w:numPr>
        <w:contextualSpacing w:val="0"/>
        <w:rPr>
          <w:rFonts w:cs="Arial"/>
          <w:sz w:val="24"/>
          <w:szCs w:val="24"/>
        </w:rPr>
      </w:pPr>
      <w:r w:rsidRPr="00926E42">
        <w:rPr>
          <w:rFonts w:cs="Arial"/>
          <w:sz w:val="24"/>
          <w:szCs w:val="24"/>
        </w:rPr>
        <w:t>nie istnieją okoliczności (interesy), które mogłyby spowodować, że w związku z realizowanym zadaniem, znajdę się w sytuacji konfliktu interesów w najbliższej przyszłości</w:t>
      </w:r>
      <w:r w:rsidR="001A781C" w:rsidRPr="00926E42">
        <w:rPr>
          <w:rFonts w:cs="Arial"/>
          <w:sz w:val="24"/>
          <w:szCs w:val="24"/>
        </w:rPr>
        <w:t>.</w:t>
      </w:r>
    </w:p>
    <w:p w14:paraId="252F2559" w14:textId="0F534678" w:rsidR="00E07929" w:rsidRPr="00651C37" w:rsidRDefault="00E07929" w:rsidP="00926E42">
      <w:pPr>
        <w:numPr>
          <w:ilvl w:val="0"/>
          <w:numId w:val="1"/>
        </w:numPr>
        <w:autoSpaceDE w:val="0"/>
        <w:autoSpaceDN w:val="0"/>
        <w:adjustRightInd w:val="0"/>
        <w:ind w:left="357" w:hanging="357"/>
        <w:rPr>
          <w:rFonts w:cs="Arial"/>
          <w:sz w:val="24"/>
          <w:szCs w:val="24"/>
        </w:rPr>
      </w:pPr>
      <w:r w:rsidRPr="00651C37">
        <w:rPr>
          <w:rFonts w:cs="Arial"/>
          <w:sz w:val="24"/>
          <w:szCs w:val="24"/>
        </w:rPr>
        <w:t>Oświadczam ponadto, że niezwłocznie zgłoszę do swojego przełożonego lub właściwej komórki merytorycznej każdy potencjalny konflikt interesów w przypadku wystąpienia jakichkolwiek okoliczności, które mogą prowadzić do takiego wniosku, w związku z realizowanym zadaniem. W razie wystąpienia takiego zagrożenia, zobowiązuje się do zaprzestania wszelkich działań w sprawie</w:t>
      </w:r>
      <w:r w:rsidR="003F6FDB" w:rsidRPr="00651C37">
        <w:rPr>
          <w:rFonts w:cs="Arial"/>
          <w:sz w:val="24"/>
          <w:szCs w:val="24"/>
        </w:rPr>
        <w:t>.</w:t>
      </w:r>
    </w:p>
    <w:p w14:paraId="32C6B929" w14:textId="6DBA21E3" w:rsidR="001903DF" w:rsidRDefault="003F6FDB" w:rsidP="00926E42">
      <w:pPr>
        <w:numPr>
          <w:ilvl w:val="0"/>
          <w:numId w:val="1"/>
        </w:numPr>
        <w:autoSpaceDE w:val="0"/>
        <w:autoSpaceDN w:val="0"/>
        <w:adjustRightInd w:val="0"/>
        <w:ind w:left="357" w:hanging="357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N</w:t>
      </w:r>
      <w:r w:rsidR="00A337CD" w:rsidRPr="00C76C9E">
        <w:rPr>
          <w:rFonts w:cs="Arial"/>
          <w:color w:val="000000"/>
          <w:sz w:val="24"/>
          <w:szCs w:val="24"/>
        </w:rPr>
        <w:t xml:space="preserve">ie będę zatrzymywać kopii jakichkolwiek pisemnych lub elektronicznych informacji związanych z projektami ocenianymi w ramach </w:t>
      </w:r>
      <w:r w:rsidR="00A337CD">
        <w:rPr>
          <w:rFonts w:cs="Arial"/>
          <w:color w:val="000000"/>
          <w:sz w:val="24"/>
          <w:szCs w:val="24"/>
        </w:rPr>
        <w:t xml:space="preserve">Programu </w:t>
      </w:r>
      <w:r w:rsidR="00A337CD" w:rsidRPr="0042225E">
        <w:rPr>
          <w:rFonts w:cs="Arial"/>
          <w:color w:val="000000"/>
          <w:sz w:val="24"/>
          <w:szCs w:val="24"/>
        </w:rPr>
        <w:t>Fundusze Europejskie dla Pomorza Zachodniego 2021-2027</w:t>
      </w:r>
      <w:r>
        <w:rPr>
          <w:rFonts w:cs="Arial"/>
          <w:color w:val="000000"/>
          <w:sz w:val="24"/>
          <w:szCs w:val="24"/>
        </w:rPr>
        <w:t>.</w:t>
      </w:r>
    </w:p>
    <w:p w14:paraId="35E24996" w14:textId="63514EAF" w:rsidR="003C0458" w:rsidRPr="001903DF" w:rsidRDefault="003F6FDB" w:rsidP="00926E42">
      <w:pPr>
        <w:numPr>
          <w:ilvl w:val="0"/>
          <w:numId w:val="1"/>
        </w:numPr>
        <w:autoSpaceDE w:val="0"/>
        <w:autoSpaceDN w:val="0"/>
        <w:adjustRightInd w:val="0"/>
        <w:ind w:left="357" w:hanging="357"/>
      </w:pPr>
      <w:r>
        <w:rPr>
          <w:rFonts w:cs="Arial"/>
          <w:color w:val="000000"/>
          <w:sz w:val="24"/>
          <w:szCs w:val="24"/>
        </w:rPr>
        <w:t>Z</w:t>
      </w:r>
      <w:r w:rsidR="00A337CD" w:rsidRPr="001903DF">
        <w:rPr>
          <w:rFonts w:cs="Arial"/>
          <w:color w:val="000000"/>
          <w:sz w:val="24"/>
          <w:szCs w:val="24"/>
        </w:rPr>
        <w:t xml:space="preserve">obowiązuję się do zachowania w tajemnicy i zaufaniu wszystkich informacji </w:t>
      </w:r>
      <w:r w:rsidR="00A337CD" w:rsidRPr="001903DF">
        <w:rPr>
          <w:rFonts w:cs="Arial"/>
          <w:color w:val="000000"/>
          <w:sz w:val="24"/>
          <w:szCs w:val="24"/>
        </w:rPr>
        <w:br/>
        <w:t>i dokumentów ujawnionych mi lub wytworzonych przeze mnie, lub przygotowanych przeze mnie w trakcie lub jako rezultat oceny i oświadczam, że będą one użyte tylko dla celów niniejszej oceny i nie mogą być ujawnione osobom trzecim</w:t>
      </w:r>
      <w:r>
        <w:rPr>
          <w:rFonts w:cs="Arial"/>
          <w:color w:val="000000"/>
          <w:sz w:val="24"/>
          <w:szCs w:val="24"/>
        </w:rPr>
        <w:t>.</w:t>
      </w:r>
    </w:p>
    <w:p w14:paraId="47AF39F3" w14:textId="39EBCB13" w:rsidR="0066165C" w:rsidRPr="00780486" w:rsidRDefault="003C0458" w:rsidP="00926E42">
      <w:pPr>
        <w:numPr>
          <w:ilvl w:val="0"/>
          <w:numId w:val="1"/>
        </w:numPr>
        <w:autoSpaceDE w:val="0"/>
        <w:autoSpaceDN w:val="0"/>
        <w:adjustRightInd w:val="0"/>
        <w:ind w:left="357" w:hanging="357"/>
        <w:rPr>
          <w:rFonts w:cs="Arial"/>
          <w:color w:val="000000"/>
          <w:sz w:val="24"/>
          <w:szCs w:val="24"/>
        </w:rPr>
      </w:pPr>
      <w:r w:rsidRPr="00780486">
        <w:rPr>
          <w:rFonts w:cs="Arial"/>
          <w:color w:val="000000"/>
          <w:sz w:val="24"/>
          <w:szCs w:val="24"/>
        </w:rPr>
        <w:t xml:space="preserve">Jestem świadomy, że niniejsze oświadczenie może podlegać weryfikacji celem upewnienia się co do jego prawidłowości oraz, że w przypadku zidentyfikowania niezgłoszonego konfliktu interesu, wobec osoby dopuszczającej się tego typu </w:t>
      </w:r>
      <w:r w:rsidRPr="00780486">
        <w:rPr>
          <w:rFonts w:cs="Arial"/>
          <w:color w:val="000000"/>
          <w:sz w:val="24"/>
          <w:szCs w:val="24"/>
        </w:rPr>
        <w:lastRenderedPageBreak/>
        <w:t>nadużycia, mogą zostać wyciągnięte konsekwencje dyscyplinarne i karne, na zasadach i warunkach wynikających z właściwych przepisów.</w:t>
      </w:r>
    </w:p>
    <w:p w14:paraId="284EE9D5" w14:textId="34B5F41B" w:rsidR="0066165C" w:rsidRDefault="0066165C" w:rsidP="00780486">
      <w:pPr>
        <w:spacing w:before="240" w:after="240"/>
        <w:ind w:right="720"/>
        <w:rPr>
          <w:rFonts w:eastAsia="Calibri" w:cs="Arial"/>
          <w:color w:val="000000"/>
          <w:sz w:val="24"/>
          <w:szCs w:val="24"/>
        </w:rPr>
      </w:pPr>
      <w:r w:rsidRPr="0066165C">
        <w:rPr>
          <w:rFonts w:eastAsia="Calibri" w:cs="Times New Roman"/>
          <w:sz w:val="24"/>
          <w:szCs w:val="24"/>
        </w:rPr>
        <w:t xml:space="preserve">W przypadku ekspertów, niniejsze oświadczenie składane jest pod rygorem </w:t>
      </w:r>
      <w:r w:rsidRPr="0066165C">
        <w:rPr>
          <w:rFonts w:eastAsia="Calibri" w:cs="Arial"/>
          <w:color w:val="000000"/>
          <w:sz w:val="24"/>
          <w:szCs w:val="24"/>
        </w:rPr>
        <w:t>odpowiedzialności karnej za złożenie fałszywego oświadczenia zgodnie z art. 233 § 1 Kodeksu Karnego.</w:t>
      </w:r>
    </w:p>
    <w:p w14:paraId="766D5FF3" w14:textId="77777777" w:rsidR="0066165C" w:rsidRPr="0066165C" w:rsidRDefault="0066165C" w:rsidP="00780486">
      <w:pPr>
        <w:spacing w:before="840"/>
        <w:ind w:right="720"/>
        <w:rPr>
          <w:rFonts w:eastAsia="Times New Roman" w:cs="Arial"/>
          <w:sz w:val="24"/>
          <w:szCs w:val="24"/>
          <w:lang w:eastAsia="pl-PL"/>
        </w:rPr>
      </w:pPr>
      <w:bookmarkStart w:id="3" w:name="_Hlk138942733"/>
      <w:r w:rsidRPr="0066165C">
        <w:rPr>
          <w:rFonts w:eastAsia="Times New Roman" w:cs="Arial"/>
          <w:sz w:val="24"/>
          <w:szCs w:val="24"/>
          <w:lang w:eastAsia="pl-PL"/>
        </w:rPr>
        <w:t>………………………………….</w:t>
      </w:r>
      <w:r w:rsidRPr="0066165C">
        <w:rPr>
          <w:rFonts w:eastAsia="Times New Roman" w:cs="Arial"/>
          <w:sz w:val="24"/>
          <w:szCs w:val="24"/>
          <w:lang w:eastAsia="pl-PL"/>
        </w:rPr>
        <w:tab/>
        <w:t>………………………………….</w:t>
      </w:r>
    </w:p>
    <w:p w14:paraId="5D06E9BB" w14:textId="77777777" w:rsidR="0066165C" w:rsidRPr="0066165C" w:rsidRDefault="0066165C" w:rsidP="0066165C">
      <w:pPr>
        <w:autoSpaceDE w:val="0"/>
        <w:autoSpaceDN w:val="0"/>
        <w:adjustRightInd w:val="0"/>
        <w:rPr>
          <w:rFonts w:eastAsia="Calibri" w:cs="Arial"/>
          <w:color w:val="000000"/>
          <w:sz w:val="24"/>
          <w:szCs w:val="24"/>
        </w:rPr>
      </w:pPr>
      <w:r w:rsidRPr="0066165C">
        <w:rPr>
          <w:rFonts w:eastAsia="Times New Roman" w:cs="Arial"/>
          <w:sz w:val="24"/>
          <w:szCs w:val="24"/>
          <w:lang w:eastAsia="pl-PL"/>
        </w:rPr>
        <w:tab/>
        <w:t>data i miejscowość</w:t>
      </w:r>
      <w:r w:rsidRPr="0066165C">
        <w:rPr>
          <w:rFonts w:eastAsia="Times New Roman" w:cs="Arial"/>
          <w:sz w:val="24"/>
          <w:szCs w:val="24"/>
          <w:lang w:eastAsia="pl-PL"/>
        </w:rPr>
        <w:tab/>
      </w:r>
      <w:r w:rsidRPr="0066165C">
        <w:rPr>
          <w:rFonts w:eastAsia="Times New Roman" w:cs="Arial"/>
          <w:sz w:val="24"/>
          <w:szCs w:val="24"/>
          <w:lang w:eastAsia="pl-PL"/>
        </w:rPr>
        <w:tab/>
      </w:r>
      <w:r w:rsidRPr="0066165C">
        <w:rPr>
          <w:rFonts w:eastAsia="Times New Roman" w:cs="Arial"/>
          <w:sz w:val="24"/>
          <w:szCs w:val="24"/>
          <w:lang w:eastAsia="pl-PL"/>
        </w:rPr>
        <w:tab/>
        <w:t xml:space="preserve">        podpis</w:t>
      </w:r>
    </w:p>
    <w:bookmarkEnd w:id="3"/>
    <w:p w14:paraId="6D419FE5" w14:textId="77777777" w:rsidR="0066165C" w:rsidRPr="00090AB0" w:rsidRDefault="0066165C" w:rsidP="00090AB0">
      <w:pPr>
        <w:autoSpaceDE w:val="0"/>
        <w:autoSpaceDN w:val="0"/>
        <w:spacing w:after="0" w:line="240" w:lineRule="auto"/>
        <w:rPr>
          <w:color w:val="000000"/>
          <w:sz w:val="24"/>
        </w:rPr>
      </w:pPr>
    </w:p>
    <w:p w14:paraId="09A002CA" w14:textId="77777777" w:rsidR="0066165C" w:rsidRPr="0066165C" w:rsidRDefault="0066165C" w:rsidP="0066165C">
      <w:pPr>
        <w:rPr>
          <w:rFonts w:eastAsia="Calibri" w:cs="Times New Roman"/>
          <w:sz w:val="24"/>
          <w:szCs w:val="24"/>
        </w:rPr>
      </w:pPr>
      <w:r w:rsidRPr="0066165C">
        <w:rPr>
          <w:rFonts w:eastAsia="Calibri" w:cs="Arial"/>
          <w:sz w:val="24"/>
          <w:szCs w:val="24"/>
        </w:rPr>
        <w:t>W przypadku pracowników</w:t>
      </w:r>
      <w:r w:rsidRPr="0066165C">
        <w:rPr>
          <w:rFonts w:eastAsia="Calibri" w:cs="Arial"/>
          <w:b/>
          <w:sz w:val="24"/>
          <w:szCs w:val="24"/>
        </w:rPr>
        <w:t xml:space="preserve"> </w:t>
      </w:r>
      <w:r w:rsidRPr="0066165C">
        <w:rPr>
          <w:rFonts w:eastAsia="Calibri" w:cs="Arial"/>
          <w:sz w:val="24"/>
          <w:szCs w:val="24"/>
        </w:rPr>
        <w:t xml:space="preserve">zeznanie nieprawdy lub zatajenie prawdy może skutkować odpowiedzialnością dyscyplinarną </w:t>
      </w:r>
      <w:r w:rsidRPr="0066165C">
        <w:rPr>
          <w:rFonts w:eastAsia="Calibri" w:cs="Times New Roman"/>
          <w:sz w:val="24"/>
          <w:szCs w:val="24"/>
        </w:rPr>
        <w:t>lub karną na zasadach i w trybie przewidzianych w powszechnie obowiązujących przepisach prawa.</w:t>
      </w:r>
    </w:p>
    <w:p w14:paraId="5A97B6C1" w14:textId="77777777" w:rsidR="0066165C" w:rsidRPr="0066165C" w:rsidRDefault="0066165C" w:rsidP="00780486">
      <w:pPr>
        <w:spacing w:before="840"/>
        <w:ind w:right="720"/>
        <w:rPr>
          <w:rFonts w:eastAsia="Times New Roman" w:cs="Arial"/>
          <w:sz w:val="24"/>
          <w:szCs w:val="24"/>
          <w:lang w:eastAsia="pl-PL"/>
        </w:rPr>
      </w:pPr>
      <w:r w:rsidRPr="0066165C">
        <w:rPr>
          <w:rFonts w:eastAsia="Times New Roman" w:cs="Arial"/>
          <w:sz w:val="24"/>
          <w:szCs w:val="24"/>
          <w:lang w:eastAsia="pl-PL"/>
        </w:rPr>
        <w:t>……………………………….</w:t>
      </w:r>
      <w:r w:rsidRPr="0066165C">
        <w:rPr>
          <w:rFonts w:eastAsia="Times New Roman" w:cs="Arial"/>
          <w:sz w:val="24"/>
          <w:szCs w:val="24"/>
          <w:lang w:eastAsia="pl-PL"/>
        </w:rPr>
        <w:tab/>
        <w:t>………………………………….</w:t>
      </w:r>
    </w:p>
    <w:p w14:paraId="094AECDF" w14:textId="77777777" w:rsidR="0066165C" w:rsidRPr="0066165C" w:rsidRDefault="0066165C" w:rsidP="0066165C">
      <w:pPr>
        <w:autoSpaceDE w:val="0"/>
        <w:autoSpaceDN w:val="0"/>
        <w:adjustRightInd w:val="0"/>
        <w:rPr>
          <w:rFonts w:eastAsia="Calibri" w:cs="Arial"/>
          <w:color w:val="000000"/>
          <w:sz w:val="24"/>
          <w:szCs w:val="24"/>
        </w:rPr>
      </w:pPr>
      <w:r w:rsidRPr="0066165C">
        <w:rPr>
          <w:rFonts w:eastAsia="Times New Roman" w:cs="Arial"/>
          <w:sz w:val="24"/>
          <w:szCs w:val="24"/>
          <w:lang w:eastAsia="pl-PL"/>
        </w:rPr>
        <w:tab/>
        <w:t>data i miejscowość</w:t>
      </w:r>
      <w:r w:rsidRPr="0066165C">
        <w:rPr>
          <w:rFonts w:eastAsia="Times New Roman" w:cs="Arial"/>
          <w:sz w:val="24"/>
          <w:szCs w:val="24"/>
          <w:lang w:eastAsia="pl-PL"/>
        </w:rPr>
        <w:tab/>
      </w:r>
      <w:r w:rsidRPr="0066165C">
        <w:rPr>
          <w:rFonts w:eastAsia="Times New Roman" w:cs="Arial"/>
          <w:sz w:val="24"/>
          <w:szCs w:val="24"/>
          <w:lang w:eastAsia="pl-PL"/>
        </w:rPr>
        <w:tab/>
      </w:r>
      <w:r w:rsidRPr="0066165C">
        <w:rPr>
          <w:rFonts w:eastAsia="Times New Roman" w:cs="Arial"/>
          <w:sz w:val="24"/>
          <w:szCs w:val="24"/>
          <w:lang w:eastAsia="pl-PL"/>
        </w:rPr>
        <w:tab/>
        <w:t xml:space="preserve">        podpis</w:t>
      </w:r>
    </w:p>
    <w:p w14:paraId="163F3F56" w14:textId="77777777" w:rsidR="00EC19CA" w:rsidRDefault="00EC19CA" w:rsidP="00EC19CA">
      <w:pPr>
        <w:spacing w:before="240" w:after="240"/>
        <w:rPr>
          <w:rFonts w:cs="Arial"/>
          <w:sz w:val="24"/>
          <w:szCs w:val="24"/>
        </w:rPr>
      </w:pPr>
    </w:p>
    <w:p w14:paraId="05B3E472" w14:textId="40CD122E" w:rsidR="00A337CD" w:rsidRPr="00486F94" w:rsidRDefault="00A337CD" w:rsidP="00EC19CA">
      <w:pPr>
        <w:spacing w:before="240" w:after="240"/>
        <w:rPr>
          <w:rFonts w:cs="Arial"/>
          <w:sz w:val="24"/>
          <w:szCs w:val="24"/>
        </w:rPr>
      </w:pPr>
      <w:r w:rsidRPr="00486F94">
        <w:rPr>
          <w:rFonts w:cs="Arial"/>
          <w:sz w:val="24"/>
          <w:szCs w:val="24"/>
        </w:rPr>
        <w:t>Załączniki:</w:t>
      </w:r>
    </w:p>
    <w:p w14:paraId="614F977E" w14:textId="77777777" w:rsidR="00A337CD" w:rsidRDefault="00A337CD" w:rsidP="00EC19CA">
      <w:pPr>
        <w:pStyle w:val="Akapitzlist"/>
        <w:numPr>
          <w:ilvl w:val="0"/>
          <w:numId w:val="2"/>
        </w:numPr>
        <w:spacing w:after="240"/>
        <w:rPr>
          <w:rFonts w:cs="Arial"/>
          <w:b/>
          <w:sz w:val="24"/>
          <w:szCs w:val="24"/>
        </w:rPr>
      </w:pPr>
      <w:r w:rsidRPr="00C76C9E">
        <w:rPr>
          <w:rFonts w:cs="Arial"/>
          <w:b/>
          <w:sz w:val="24"/>
          <w:szCs w:val="24"/>
        </w:rPr>
        <w:t>Lista projektów podlegających ocenie w ramach naboru.</w:t>
      </w:r>
    </w:p>
    <w:p w14:paraId="4573B1D0" w14:textId="78C00689" w:rsidR="00A337CD" w:rsidRDefault="00A337CD" w:rsidP="00E91A7D">
      <w:pPr>
        <w:autoSpaceDE w:val="0"/>
        <w:autoSpaceDN w:val="0"/>
        <w:adjustRightInd w:val="0"/>
        <w:spacing w:before="360" w:after="120"/>
        <w:rPr>
          <w:rFonts w:eastAsia="Times New Roman" w:cs="Arial"/>
          <w:b/>
          <w:sz w:val="24"/>
          <w:szCs w:val="24"/>
          <w:lang w:eastAsia="pl-PL"/>
        </w:rPr>
      </w:pPr>
      <w:r w:rsidRPr="00C76C9E">
        <w:rPr>
          <w:rFonts w:eastAsia="Times New Roman" w:cs="Arial"/>
          <w:b/>
          <w:sz w:val="24"/>
          <w:szCs w:val="24"/>
          <w:lang w:eastAsia="pl-PL"/>
        </w:rPr>
        <w:t>*Ustawa z</w:t>
      </w:r>
      <w:r>
        <w:rPr>
          <w:rFonts w:eastAsia="Times New Roman" w:cs="Arial"/>
          <w:b/>
          <w:sz w:val="24"/>
          <w:szCs w:val="24"/>
          <w:lang w:eastAsia="pl-PL"/>
        </w:rPr>
        <w:t xml:space="preserve"> dnia </w:t>
      </w:r>
      <w:r w:rsidRPr="000359CD">
        <w:rPr>
          <w:rFonts w:eastAsia="Times New Roman" w:cs="Arial"/>
          <w:b/>
          <w:sz w:val="24"/>
          <w:szCs w:val="24"/>
          <w:lang w:eastAsia="pl-PL"/>
        </w:rPr>
        <w:t>28 kwietnia 2022 r. o zasadach realizacji zadań finansowych ze środków europejskich w perspektywie finansowej 20</w:t>
      </w:r>
      <w:r w:rsidRPr="009058E7">
        <w:rPr>
          <w:rFonts w:eastAsia="Times New Roman" w:cs="Arial"/>
          <w:b/>
          <w:sz w:val="24"/>
          <w:szCs w:val="24"/>
          <w:lang w:eastAsia="pl-PL"/>
        </w:rPr>
        <w:t xml:space="preserve">21-2027 </w:t>
      </w:r>
      <w:r w:rsidR="009058E7" w:rsidRPr="009058E7">
        <w:rPr>
          <w:rFonts w:eastAsia="Times New Roman" w:cs="Arial"/>
          <w:b/>
          <w:sz w:val="24"/>
          <w:szCs w:val="24"/>
          <w:lang w:eastAsia="pl-PL"/>
        </w:rPr>
        <w:t>(Dz.U. 2022 poz. 1079 ze zm.)</w:t>
      </w:r>
      <w:r w:rsidRPr="009058E7">
        <w:rPr>
          <w:rFonts w:eastAsia="Times New Roman" w:cs="Arial"/>
          <w:b/>
          <w:sz w:val="24"/>
          <w:szCs w:val="24"/>
          <w:lang w:eastAsia="pl-PL"/>
        </w:rPr>
        <w:t xml:space="preserve">  </w:t>
      </w:r>
    </w:p>
    <w:p w14:paraId="027947C4" w14:textId="77777777" w:rsidR="00A337CD" w:rsidRPr="009913B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b/>
          <w:sz w:val="24"/>
          <w:szCs w:val="24"/>
          <w:lang w:eastAsia="pl-PL"/>
        </w:rPr>
        <w:t>Art. 80.</w:t>
      </w:r>
      <w:r w:rsidRPr="009913B5">
        <w:rPr>
          <w:rFonts w:eastAsia="Times New Roman" w:cs="Arial"/>
          <w:sz w:val="24"/>
          <w:szCs w:val="24"/>
          <w:lang w:eastAsia="pl-PL"/>
        </w:rPr>
        <w:t xml:space="preserve"> 1. Właściwa instytucja może wyznaczyć eksperta do udziału w wykonywaniu jej zadań:</w:t>
      </w:r>
    </w:p>
    <w:p w14:paraId="01C2DD75" w14:textId="77777777" w:rsidR="00A337CD" w:rsidRPr="009913B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sz w:val="24"/>
          <w:szCs w:val="24"/>
          <w:lang w:eastAsia="pl-PL"/>
        </w:rPr>
        <w:t>1) związanych z wyborem projektów do dofinansowania;</w:t>
      </w:r>
    </w:p>
    <w:p w14:paraId="2BB68E46" w14:textId="77777777" w:rsidR="00A337CD" w:rsidRPr="009913B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sz w:val="24"/>
          <w:szCs w:val="24"/>
          <w:lang w:eastAsia="pl-PL"/>
        </w:rPr>
        <w:t>2) wynikających z umowy o dofinansowanie projektu albo decyzji o dofinansowaniu projektu;</w:t>
      </w:r>
    </w:p>
    <w:p w14:paraId="157CE9D2" w14:textId="77777777" w:rsidR="00A337CD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sz w:val="24"/>
          <w:szCs w:val="24"/>
          <w:lang w:eastAsia="pl-PL"/>
        </w:rPr>
        <w:t>3) związanych z procedurą odwoławczą.</w:t>
      </w:r>
    </w:p>
    <w:p w14:paraId="7422D9AE" w14:textId="77777777" w:rsidR="00A337CD" w:rsidRPr="009913B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sz w:val="24"/>
          <w:szCs w:val="24"/>
          <w:lang w:eastAsia="pl-PL"/>
        </w:rPr>
        <w:t xml:space="preserve">2. Właściwa instytucja określa rolę eksperta wyznaczonego do udziału w </w:t>
      </w:r>
      <w:r>
        <w:rPr>
          <w:rFonts w:eastAsia="Times New Roman" w:cs="Arial"/>
          <w:sz w:val="24"/>
          <w:szCs w:val="24"/>
          <w:lang w:eastAsia="pl-PL"/>
        </w:rPr>
        <w:t>w</w:t>
      </w:r>
      <w:r w:rsidRPr="009913B5">
        <w:rPr>
          <w:rFonts w:eastAsia="Times New Roman" w:cs="Arial"/>
          <w:sz w:val="24"/>
          <w:szCs w:val="24"/>
          <w:lang w:eastAsia="pl-PL"/>
        </w:rPr>
        <w:t>ykonywaniu jej zadań, o których mowa</w:t>
      </w:r>
      <w:r>
        <w:rPr>
          <w:rFonts w:eastAsia="Times New Roman" w:cs="Arial"/>
          <w:sz w:val="24"/>
          <w:szCs w:val="24"/>
          <w:lang w:eastAsia="pl-PL"/>
        </w:rPr>
        <w:t xml:space="preserve"> </w:t>
      </w:r>
      <w:r w:rsidRPr="009913B5">
        <w:rPr>
          <w:rFonts w:eastAsia="Times New Roman" w:cs="Arial"/>
          <w:sz w:val="24"/>
          <w:szCs w:val="24"/>
          <w:lang w:eastAsia="pl-PL"/>
        </w:rPr>
        <w:t>w ust. 1.</w:t>
      </w:r>
    </w:p>
    <w:p w14:paraId="7805D17B" w14:textId="77777777" w:rsidR="00A337CD" w:rsidRPr="009913B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sz w:val="24"/>
          <w:szCs w:val="24"/>
          <w:lang w:eastAsia="pl-PL"/>
        </w:rPr>
        <w:t>3. Właściwa instytucja może wyznaczyć wyłącznie eksperta wpisanego do wykazu ekspertów.</w:t>
      </w:r>
    </w:p>
    <w:p w14:paraId="124263D5" w14:textId="77777777" w:rsidR="00A337CD" w:rsidRPr="009913B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b/>
          <w:sz w:val="24"/>
          <w:szCs w:val="24"/>
          <w:lang w:eastAsia="pl-PL"/>
        </w:rPr>
        <w:t>Art. 81.</w:t>
      </w:r>
      <w:r w:rsidRPr="009913B5">
        <w:rPr>
          <w:rFonts w:eastAsia="Times New Roman" w:cs="Arial"/>
          <w:sz w:val="24"/>
          <w:szCs w:val="24"/>
          <w:lang w:eastAsia="pl-PL"/>
        </w:rPr>
        <w:t xml:space="preserve"> 1. Właściwa instytucja może prowadzić wykaz ekspertów, który jest zamieszczany na jej stronie internetowej</w:t>
      </w:r>
      <w:r>
        <w:rPr>
          <w:rFonts w:eastAsia="Times New Roman" w:cs="Arial"/>
          <w:sz w:val="24"/>
          <w:szCs w:val="24"/>
          <w:lang w:eastAsia="pl-PL"/>
        </w:rPr>
        <w:t xml:space="preserve"> </w:t>
      </w:r>
      <w:r w:rsidRPr="009913B5">
        <w:rPr>
          <w:rFonts w:eastAsia="Times New Roman" w:cs="Arial"/>
          <w:sz w:val="24"/>
          <w:szCs w:val="24"/>
          <w:lang w:eastAsia="pl-PL"/>
        </w:rPr>
        <w:t>oraz na portalu.</w:t>
      </w:r>
    </w:p>
    <w:p w14:paraId="17FC9781" w14:textId="77777777" w:rsidR="00A337CD" w:rsidRPr="009913B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sz w:val="24"/>
          <w:szCs w:val="24"/>
          <w:lang w:eastAsia="pl-PL"/>
        </w:rPr>
        <w:lastRenderedPageBreak/>
        <w:t>2. Wykaz ekspertów zawiera:</w:t>
      </w:r>
    </w:p>
    <w:p w14:paraId="504D0162" w14:textId="77777777" w:rsidR="00A337CD" w:rsidRPr="009913B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sz w:val="24"/>
          <w:szCs w:val="24"/>
          <w:lang w:eastAsia="pl-PL"/>
        </w:rPr>
        <w:t>1) imię i nazwisko eksperta;</w:t>
      </w:r>
    </w:p>
    <w:p w14:paraId="353AFE6B" w14:textId="77777777" w:rsidR="00A337CD" w:rsidRPr="009913B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sz w:val="24"/>
          <w:szCs w:val="24"/>
          <w:lang w:eastAsia="pl-PL"/>
        </w:rPr>
        <w:t>2) adres poczty elektronicznej eksperta;</w:t>
      </w:r>
    </w:p>
    <w:p w14:paraId="333F2557" w14:textId="77777777" w:rsidR="00A337CD" w:rsidRPr="009913B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sz w:val="24"/>
          <w:szCs w:val="24"/>
          <w:lang w:eastAsia="pl-PL"/>
        </w:rPr>
        <w:t>3) wskazanie dziedziny, w której ekspert ma wiedzę, umiejętności, doświadczenie lub uprawnienia.</w:t>
      </w:r>
    </w:p>
    <w:p w14:paraId="1888459D" w14:textId="77777777" w:rsidR="00A337CD" w:rsidRPr="009913B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sz w:val="24"/>
          <w:szCs w:val="24"/>
          <w:lang w:eastAsia="pl-PL"/>
        </w:rPr>
        <w:t>3. Do wykazu wpisany zostaje ekspert, który:</w:t>
      </w:r>
    </w:p>
    <w:p w14:paraId="3EE344B1" w14:textId="77777777" w:rsidR="00A337CD" w:rsidRPr="009913B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sz w:val="24"/>
          <w:szCs w:val="24"/>
          <w:lang w:eastAsia="pl-PL"/>
        </w:rPr>
        <w:t>1) korzysta z pełni praw publicznych;</w:t>
      </w:r>
    </w:p>
    <w:p w14:paraId="2FCF1E08" w14:textId="77777777" w:rsidR="00A337CD" w:rsidRPr="009913B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sz w:val="24"/>
          <w:szCs w:val="24"/>
          <w:lang w:eastAsia="pl-PL"/>
        </w:rPr>
        <w:t>2) posiada pełną zdolność do czynności prawnych;</w:t>
      </w:r>
    </w:p>
    <w:p w14:paraId="37BFE9AE" w14:textId="77777777" w:rsidR="00A337CD" w:rsidRPr="009913B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sz w:val="24"/>
          <w:szCs w:val="24"/>
          <w:lang w:eastAsia="pl-PL"/>
        </w:rPr>
        <w:t>3) nie został skazany prawomocnym wyrokiem za umyślne przestępstwo lub umyślne przestępstwo skarbowe;</w:t>
      </w:r>
    </w:p>
    <w:p w14:paraId="58748AB5" w14:textId="77777777" w:rsidR="00A337CD" w:rsidRPr="009913B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sz w:val="24"/>
          <w:szCs w:val="24"/>
          <w:lang w:eastAsia="pl-PL"/>
        </w:rPr>
        <w:t>4) posiada wymaganą wiedzę, umiejętności, doświadczenie lub uprawnienia w określonej dziedzinie.</w:t>
      </w:r>
    </w:p>
    <w:p w14:paraId="09FA1B12" w14:textId="77777777" w:rsidR="00A337CD" w:rsidRPr="009913B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sz w:val="24"/>
          <w:szCs w:val="24"/>
          <w:lang w:eastAsia="pl-PL"/>
        </w:rPr>
        <w:t>4. Ekspert składa właściwej instytucji oświadczenie w zakresie spełnienia wymogów określonych w ust. 3 pkt 1–3 oraz</w:t>
      </w:r>
      <w:r>
        <w:rPr>
          <w:rFonts w:eastAsia="Times New Roman" w:cs="Arial"/>
          <w:sz w:val="24"/>
          <w:szCs w:val="24"/>
          <w:lang w:eastAsia="pl-PL"/>
        </w:rPr>
        <w:t xml:space="preserve"> </w:t>
      </w:r>
      <w:r w:rsidRPr="009913B5">
        <w:rPr>
          <w:rFonts w:eastAsia="Times New Roman" w:cs="Arial"/>
          <w:sz w:val="24"/>
          <w:szCs w:val="24"/>
          <w:lang w:eastAsia="pl-PL"/>
        </w:rPr>
        <w:t>w zakresie prawdziwości i zgodności z prawdą dokumentów składanych w odniesieniu do wymogów określonych w ust. 3</w:t>
      </w:r>
      <w:r>
        <w:rPr>
          <w:rFonts w:eastAsia="Times New Roman" w:cs="Arial"/>
          <w:sz w:val="24"/>
          <w:szCs w:val="24"/>
          <w:lang w:eastAsia="pl-PL"/>
        </w:rPr>
        <w:t xml:space="preserve"> </w:t>
      </w:r>
      <w:r w:rsidRPr="009913B5">
        <w:rPr>
          <w:rFonts w:eastAsia="Times New Roman" w:cs="Arial"/>
          <w:sz w:val="24"/>
          <w:szCs w:val="24"/>
          <w:lang w:eastAsia="pl-PL"/>
        </w:rPr>
        <w:t>pkt 4. Oświadczenie składane jest pod rygorem odpowiedzialności karnej za składanie fałszywych oświadczeń, o czym należy</w:t>
      </w:r>
      <w:r>
        <w:rPr>
          <w:rFonts w:eastAsia="Times New Roman" w:cs="Arial"/>
          <w:sz w:val="24"/>
          <w:szCs w:val="24"/>
          <w:lang w:eastAsia="pl-PL"/>
        </w:rPr>
        <w:t xml:space="preserve"> </w:t>
      </w:r>
      <w:r w:rsidRPr="009913B5">
        <w:rPr>
          <w:rFonts w:eastAsia="Times New Roman" w:cs="Arial"/>
          <w:sz w:val="24"/>
          <w:szCs w:val="24"/>
          <w:lang w:eastAsia="pl-PL"/>
        </w:rPr>
        <w:t>pouczyć eksperta przed złożeniem oświadczenia.</w:t>
      </w:r>
    </w:p>
    <w:p w14:paraId="5AED48CB" w14:textId="77777777" w:rsidR="00A337CD" w:rsidRPr="009913B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sz w:val="24"/>
          <w:szCs w:val="24"/>
          <w:lang w:eastAsia="pl-PL"/>
        </w:rPr>
        <w:t>5. Właściwa instytucja niezwłocznie informuje eksperta o wpisie do wykazu ekspertów.</w:t>
      </w:r>
    </w:p>
    <w:p w14:paraId="5C0E89FB" w14:textId="77777777" w:rsidR="00A337CD" w:rsidRPr="009913B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b/>
          <w:sz w:val="24"/>
          <w:szCs w:val="24"/>
          <w:lang w:eastAsia="pl-PL"/>
        </w:rPr>
        <w:t>Art. 82.</w:t>
      </w:r>
      <w:r w:rsidRPr="009913B5">
        <w:rPr>
          <w:rFonts w:eastAsia="Times New Roman" w:cs="Arial"/>
          <w:sz w:val="24"/>
          <w:szCs w:val="24"/>
          <w:lang w:eastAsia="pl-PL"/>
        </w:rPr>
        <w:t xml:space="preserve"> 1. Ekspert niezwłocznie informuje właściwą instytucję o okolicznościach, które powodują zaprzestanie spełniania</w:t>
      </w:r>
      <w:r>
        <w:rPr>
          <w:rFonts w:eastAsia="Times New Roman" w:cs="Arial"/>
          <w:sz w:val="24"/>
          <w:szCs w:val="24"/>
          <w:lang w:eastAsia="pl-PL"/>
        </w:rPr>
        <w:t xml:space="preserve"> </w:t>
      </w:r>
      <w:r w:rsidRPr="009913B5">
        <w:rPr>
          <w:rFonts w:eastAsia="Times New Roman" w:cs="Arial"/>
          <w:sz w:val="24"/>
          <w:szCs w:val="24"/>
          <w:lang w:eastAsia="pl-PL"/>
        </w:rPr>
        <w:t>wymogów, o których mowa w art. 81 ust. 3.</w:t>
      </w:r>
    </w:p>
    <w:p w14:paraId="34D05427" w14:textId="77777777" w:rsidR="00A337CD" w:rsidRPr="009913B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sz w:val="24"/>
          <w:szCs w:val="24"/>
          <w:lang w:eastAsia="pl-PL"/>
        </w:rPr>
        <w:t>2. Właściwa instytucja niezwłocznie wykreśla eksperta z wykazu ekspertów, o którym mowa w art. 81 ust. 1, w przypadku:</w:t>
      </w:r>
    </w:p>
    <w:p w14:paraId="37391A36" w14:textId="77777777" w:rsidR="00A337CD" w:rsidRPr="009913B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sz w:val="24"/>
          <w:szCs w:val="24"/>
          <w:lang w:eastAsia="pl-PL"/>
        </w:rPr>
        <w:t>1) zaprzestania spełniania wymogów, o których mowa w art. 81 ust. 3;</w:t>
      </w:r>
    </w:p>
    <w:p w14:paraId="24AF4C61" w14:textId="77777777" w:rsidR="00A337CD" w:rsidRPr="009913B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sz w:val="24"/>
          <w:szCs w:val="24"/>
          <w:lang w:eastAsia="pl-PL"/>
        </w:rPr>
        <w:t>2) złożenia przez eksperta wniosku na piśmie lub drogą elektroniczną.</w:t>
      </w:r>
    </w:p>
    <w:p w14:paraId="7411F901" w14:textId="77777777" w:rsidR="00A337CD" w:rsidRPr="009913B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sz w:val="24"/>
          <w:szCs w:val="24"/>
          <w:lang w:eastAsia="pl-PL"/>
        </w:rPr>
        <w:t>3. Właściwa instytucja niezwłocznie informuje eksperta o wykreśleniu z wykazu ekspertów.</w:t>
      </w:r>
    </w:p>
    <w:p w14:paraId="708A9E69" w14:textId="77777777" w:rsidR="00A337CD" w:rsidRPr="009913B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b/>
          <w:sz w:val="24"/>
          <w:szCs w:val="24"/>
          <w:lang w:eastAsia="pl-PL"/>
        </w:rPr>
        <w:t>Art. 83.</w:t>
      </w:r>
      <w:r w:rsidRPr="009913B5">
        <w:rPr>
          <w:rFonts w:eastAsia="Times New Roman" w:cs="Arial"/>
          <w:sz w:val="24"/>
          <w:szCs w:val="24"/>
          <w:lang w:eastAsia="pl-PL"/>
        </w:rPr>
        <w:t xml:space="preserve"> 1. Udział eksperta w wykonywaniu zadań właściwej instytucji odbywa się na podstawie umowy zawartej</w:t>
      </w:r>
      <w:r>
        <w:rPr>
          <w:rFonts w:eastAsia="Times New Roman" w:cs="Arial"/>
          <w:sz w:val="24"/>
          <w:szCs w:val="24"/>
          <w:lang w:eastAsia="pl-PL"/>
        </w:rPr>
        <w:t xml:space="preserve"> </w:t>
      </w:r>
      <w:r w:rsidRPr="009913B5">
        <w:rPr>
          <w:rFonts w:eastAsia="Times New Roman" w:cs="Arial"/>
          <w:sz w:val="24"/>
          <w:szCs w:val="24"/>
          <w:lang w:eastAsia="pl-PL"/>
        </w:rPr>
        <w:t>z nim przez właściwą instytucję.</w:t>
      </w:r>
    </w:p>
    <w:p w14:paraId="10EC1683" w14:textId="77777777" w:rsidR="00A337CD" w:rsidRPr="009913B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sz w:val="24"/>
          <w:szCs w:val="24"/>
          <w:lang w:eastAsia="pl-PL"/>
        </w:rPr>
        <w:t>2. Umowa, o której mowa w ust. 1, określa w szczególności zakres obowiązków eksperta, w tym obowiązek informowania</w:t>
      </w:r>
      <w:r>
        <w:rPr>
          <w:rFonts w:eastAsia="Times New Roman" w:cs="Arial"/>
          <w:sz w:val="24"/>
          <w:szCs w:val="24"/>
          <w:lang w:eastAsia="pl-PL"/>
        </w:rPr>
        <w:t xml:space="preserve"> </w:t>
      </w:r>
      <w:r w:rsidRPr="009913B5">
        <w:rPr>
          <w:rFonts w:eastAsia="Times New Roman" w:cs="Arial"/>
          <w:sz w:val="24"/>
          <w:szCs w:val="24"/>
          <w:lang w:eastAsia="pl-PL"/>
        </w:rPr>
        <w:t>właściwej instytucji o znanych mu okolicznościach, które mogą budzić wątpliwości co do jego bezstronności.</w:t>
      </w:r>
    </w:p>
    <w:p w14:paraId="4C285683" w14:textId="77777777" w:rsidR="00A337CD" w:rsidRPr="00102D0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sz w:val="24"/>
          <w:szCs w:val="24"/>
          <w:lang w:eastAsia="pl-PL"/>
        </w:rPr>
        <w:t>3. Niewłaściwa realizacja umowy przez eksperta lub rozwiązanie jej z przyczyn leżących po jego stronie może stanowić</w:t>
      </w:r>
      <w:r>
        <w:rPr>
          <w:rFonts w:eastAsia="Times New Roman" w:cs="Arial"/>
          <w:sz w:val="24"/>
          <w:szCs w:val="24"/>
          <w:lang w:eastAsia="pl-PL"/>
        </w:rPr>
        <w:t xml:space="preserve"> </w:t>
      </w:r>
      <w:r w:rsidRPr="009913B5">
        <w:rPr>
          <w:rFonts w:eastAsia="Times New Roman" w:cs="Arial"/>
          <w:sz w:val="24"/>
          <w:szCs w:val="24"/>
          <w:lang w:eastAsia="pl-PL"/>
        </w:rPr>
        <w:t>przesłankę wykreślenia eksperta z wykazu ekspertów w zakresie określonym przez właściwą instytucję. W przypadku</w:t>
      </w:r>
      <w:r>
        <w:rPr>
          <w:rFonts w:eastAsia="Times New Roman" w:cs="Arial"/>
          <w:sz w:val="24"/>
          <w:szCs w:val="24"/>
          <w:lang w:eastAsia="pl-PL"/>
        </w:rPr>
        <w:t xml:space="preserve"> </w:t>
      </w:r>
      <w:r w:rsidRPr="009913B5">
        <w:rPr>
          <w:rFonts w:eastAsia="Times New Roman" w:cs="Arial"/>
          <w:sz w:val="24"/>
          <w:szCs w:val="24"/>
          <w:lang w:eastAsia="pl-PL"/>
        </w:rPr>
        <w:t>wykreślenia eksperta z wykazu stosuje się art. 82 ust. 3.</w:t>
      </w:r>
    </w:p>
    <w:p w14:paraId="428BBEE6" w14:textId="77777777" w:rsidR="00A337CD" w:rsidRPr="00102D0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b/>
          <w:sz w:val="24"/>
          <w:szCs w:val="24"/>
          <w:lang w:eastAsia="pl-PL"/>
        </w:rPr>
        <w:lastRenderedPageBreak/>
        <w:t>Art. 84.</w:t>
      </w:r>
      <w:r w:rsidRPr="00102D05">
        <w:rPr>
          <w:rFonts w:eastAsia="Times New Roman" w:cs="Arial"/>
          <w:sz w:val="24"/>
          <w:szCs w:val="24"/>
          <w:lang w:eastAsia="pl-PL"/>
        </w:rPr>
        <w:t xml:space="preserve"> 1. Informacje o umowach, o których mowa w art. 83 ust. 1, zamieszcza się w rejestrze, o którym mowa w art. 34a</w:t>
      </w:r>
      <w:r>
        <w:rPr>
          <w:rFonts w:eastAsia="Times New Roman" w:cs="Arial"/>
          <w:sz w:val="24"/>
          <w:szCs w:val="24"/>
          <w:lang w:eastAsia="pl-PL"/>
        </w:rPr>
        <w:t xml:space="preserve"> </w:t>
      </w:r>
      <w:r w:rsidRPr="00102D05">
        <w:rPr>
          <w:rFonts w:eastAsia="Times New Roman" w:cs="Arial"/>
          <w:sz w:val="24"/>
          <w:szCs w:val="24"/>
          <w:lang w:eastAsia="pl-PL"/>
        </w:rPr>
        <w:t>ustawy z dnia 27 sierpnia 2009 r. o finansach publicznych, zwanym dalej „rejestrem”.</w:t>
      </w:r>
    </w:p>
    <w:p w14:paraId="06275932" w14:textId="77777777" w:rsidR="00A337CD" w:rsidRPr="00102D0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102D05">
        <w:rPr>
          <w:rFonts w:eastAsia="Times New Roman" w:cs="Arial"/>
          <w:sz w:val="24"/>
          <w:szCs w:val="24"/>
          <w:lang w:eastAsia="pl-PL"/>
        </w:rPr>
        <w:t>2. Informacje, o których mowa w ust. 1, zamieszcza się w rejestrze niezależnie od wartości przedmiotu umowy.</w:t>
      </w:r>
    </w:p>
    <w:p w14:paraId="2E958C43" w14:textId="77777777" w:rsidR="00A337CD" w:rsidRPr="00102D0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102D05">
        <w:rPr>
          <w:rFonts w:eastAsia="Times New Roman" w:cs="Arial"/>
          <w:sz w:val="24"/>
          <w:szCs w:val="24"/>
          <w:lang w:eastAsia="pl-PL"/>
        </w:rPr>
        <w:t>3. Informacje, o których mowa w ust. 1, zamieszcza się w rejestrze bez zbędnej zwłoki, nie później niż w terminie</w:t>
      </w:r>
      <w:r>
        <w:rPr>
          <w:rFonts w:eastAsia="Times New Roman" w:cs="Arial"/>
          <w:sz w:val="24"/>
          <w:szCs w:val="24"/>
          <w:lang w:eastAsia="pl-PL"/>
        </w:rPr>
        <w:t xml:space="preserve"> </w:t>
      </w:r>
      <w:r w:rsidRPr="00102D05">
        <w:rPr>
          <w:rFonts w:eastAsia="Times New Roman" w:cs="Arial"/>
          <w:sz w:val="24"/>
          <w:szCs w:val="24"/>
          <w:lang w:eastAsia="pl-PL"/>
        </w:rPr>
        <w:t>14 dni po dniu rozwiązania umowy za zgodą stron, odstąpienia od niej, jej wypowiedzenia lub wygaśnięcia – jednak nie</w:t>
      </w:r>
      <w:r>
        <w:rPr>
          <w:rFonts w:eastAsia="Times New Roman" w:cs="Arial"/>
          <w:sz w:val="24"/>
          <w:szCs w:val="24"/>
          <w:lang w:eastAsia="pl-PL"/>
        </w:rPr>
        <w:t xml:space="preserve"> </w:t>
      </w:r>
      <w:r w:rsidRPr="00102D05">
        <w:rPr>
          <w:rFonts w:eastAsia="Times New Roman" w:cs="Arial"/>
          <w:sz w:val="24"/>
          <w:szCs w:val="24"/>
          <w:lang w:eastAsia="pl-PL"/>
        </w:rPr>
        <w:t>później niż po 2 latach od dnia jej zawarcia.</w:t>
      </w:r>
    </w:p>
    <w:p w14:paraId="3A32A98D" w14:textId="77777777" w:rsidR="00A337CD" w:rsidRPr="00102D0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9913B5">
        <w:rPr>
          <w:rFonts w:eastAsia="Times New Roman" w:cs="Arial"/>
          <w:b/>
          <w:sz w:val="24"/>
          <w:szCs w:val="24"/>
          <w:lang w:eastAsia="pl-PL"/>
        </w:rPr>
        <w:t>Art. 85.</w:t>
      </w:r>
      <w:r w:rsidRPr="00102D05">
        <w:rPr>
          <w:rFonts w:eastAsia="Times New Roman" w:cs="Arial"/>
          <w:sz w:val="24"/>
          <w:szCs w:val="24"/>
          <w:lang w:eastAsia="pl-PL"/>
        </w:rPr>
        <w:t xml:space="preserve"> 1. Do eksperta stosuje się odpowiednio przepisy art. 24 § 1 i 2 ustawy z dnia 14 czerwca 1960 r. – Kodeks</w:t>
      </w:r>
      <w:r>
        <w:rPr>
          <w:rFonts w:eastAsia="Times New Roman" w:cs="Arial"/>
          <w:sz w:val="24"/>
          <w:szCs w:val="24"/>
          <w:lang w:eastAsia="pl-PL"/>
        </w:rPr>
        <w:t xml:space="preserve"> </w:t>
      </w:r>
      <w:r w:rsidRPr="00102D05">
        <w:rPr>
          <w:rFonts w:eastAsia="Times New Roman" w:cs="Arial"/>
          <w:sz w:val="24"/>
          <w:szCs w:val="24"/>
          <w:lang w:eastAsia="pl-PL"/>
        </w:rPr>
        <w:t>postępowania administracyjnego.</w:t>
      </w:r>
    </w:p>
    <w:p w14:paraId="449F5D70" w14:textId="77777777" w:rsidR="00A337CD" w:rsidRPr="00102D05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102D05">
        <w:rPr>
          <w:rFonts w:eastAsia="Times New Roman" w:cs="Arial"/>
          <w:sz w:val="24"/>
          <w:szCs w:val="24"/>
          <w:lang w:eastAsia="pl-PL"/>
        </w:rPr>
        <w:t>2. Ekspert składa właściwej instytucji oświadczenie, że nie zachodzi żadna z ustalonych na podstawie ust. 1 okoliczności</w:t>
      </w:r>
      <w:r>
        <w:rPr>
          <w:rFonts w:eastAsia="Times New Roman" w:cs="Arial"/>
          <w:sz w:val="24"/>
          <w:szCs w:val="24"/>
          <w:lang w:eastAsia="pl-PL"/>
        </w:rPr>
        <w:t xml:space="preserve"> </w:t>
      </w:r>
      <w:r w:rsidRPr="00102D05">
        <w:rPr>
          <w:rFonts w:eastAsia="Times New Roman" w:cs="Arial"/>
          <w:sz w:val="24"/>
          <w:szCs w:val="24"/>
          <w:lang w:eastAsia="pl-PL"/>
        </w:rPr>
        <w:t>powodujących wyłączenie go z możliwości wykonywania zadań, o których mowa w art. 80 ust. 1. Oświadczenie jest</w:t>
      </w:r>
      <w:r>
        <w:rPr>
          <w:rFonts w:eastAsia="Times New Roman" w:cs="Arial"/>
          <w:sz w:val="24"/>
          <w:szCs w:val="24"/>
          <w:lang w:eastAsia="pl-PL"/>
        </w:rPr>
        <w:t xml:space="preserve"> </w:t>
      </w:r>
      <w:r w:rsidRPr="00102D05">
        <w:rPr>
          <w:rFonts w:eastAsia="Times New Roman" w:cs="Arial"/>
          <w:sz w:val="24"/>
          <w:szCs w:val="24"/>
          <w:lang w:eastAsia="pl-PL"/>
        </w:rPr>
        <w:t>składane pod rygorem odpowiedzialności karnej za składanie fałszywych oświadczeń, o czym należy pouczyć składającego</w:t>
      </w:r>
      <w:r>
        <w:rPr>
          <w:rFonts w:eastAsia="Times New Roman" w:cs="Arial"/>
          <w:sz w:val="24"/>
          <w:szCs w:val="24"/>
          <w:lang w:eastAsia="pl-PL"/>
        </w:rPr>
        <w:t xml:space="preserve"> </w:t>
      </w:r>
      <w:r w:rsidRPr="00102D05">
        <w:rPr>
          <w:rFonts w:eastAsia="Times New Roman" w:cs="Arial"/>
          <w:sz w:val="24"/>
          <w:szCs w:val="24"/>
          <w:lang w:eastAsia="pl-PL"/>
        </w:rPr>
        <w:t>przed złożeniem oświadczenia.</w:t>
      </w:r>
    </w:p>
    <w:p w14:paraId="30D07C03" w14:textId="77777777" w:rsidR="00A337CD" w:rsidRPr="007F11C7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102D05">
        <w:rPr>
          <w:rFonts w:eastAsia="Times New Roman" w:cs="Arial"/>
          <w:sz w:val="24"/>
          <w:szCs w:val="24"/>
          <w:lang w:eastAsia="pl-PL"/>
        </w:rPr>
        <w:t>3. Jeżeli zostanie uprawdopodobnione istnienie okoliczności innych niż ustalone na podstawie ust. 1, które mogą wywołać</w:t>
      </w:r>
      <w:r>
        <w:rPr>
          <w:rFonts w:eastAsia="Times New Roman" w:cs="Arial"/>
          <w:sz w:val="24"/>
          <w:szCs w:val="24"/>
          <w:lang w:eastAsia="pl-PL"/>
        </w:rPr>
        <w:t xml:space="preserve"> </w:t>
      </w:r>
      <w:r w:rsidRPr="00102D05">
        <w:rPr>
          <w:rFonts w:eastAsia="Times New Roman" w:cs="Arial"/>
          <w:sz w:val="24"/>
          <w:szCs w:val="24"/>
          <w:lang w:eastAsia="pl-PL"/>
        </w:rPr>
        <w:t>wątpliwości co do bezstronności eksperta, właściwa instytucja wyłącza eksperta z udziału w wykonywaniu zadań,</w:t>
      </w:r>
      <w:r>
        <w:rPr>
          <w:rFonts w:eastAsia="Times New Roman" w:cs="Arial"/>
          <w:sz w:val="24"/>
          <w:szCs w:val="24"/>
          <w:lang w:eastAsia="pl-PL"/>
        </w:rPr>
        <w:t xml:space="preserve"> </w:t>
      </w:r>
      <w:r w:rsidRPr="00102D05">
        <w:rPr>
          <w:rFonts w:eastAsia="Times New Roman" w:cs="Arial"/>
          <w:sz w:val="24"/>
          <w:szCs w:val="24"/>
          <w:lang w:eastAsia="pl-PL"/>
        </w:rPr>
        <w:t>o których mowa w art. 80 ust. 1, albo ujawnia te okoliczności.</w:t>
      </w:r>
    </w:p>
    <w:p w14:paraId="14E6568E" w14:textId="14EA2F78" w:rsidR="003F6FDB" w:rsidRPr="00E91A7D" w:rsidRDefault="00A337CD" w:rsidP="00E91A7D">
      <w:pPr>
        <w:autoSpaceDE w:val="0"/>
        <w:autoSpaceDN w:val="0"/>
        <w:adjustRightInd w:val="0"/>
        <w:spacing w:before="360" w:after="120"/>
        <w:rPr>
          <w:rFonts w:eastAsia="Times New Roman" w:cs="Arial"/>
          <w:b/>
          <w:sz w:val="24"/>
          <w:szCs w:val="24"/>
          <w:lang w:eastAsia="pl-PL"/>
        </w:rPr>
      </w:pPr>
      <w:r w:rsidRPr="00E91A7D">
        <w:rPr>
          <w:rFonts w:eastAsia="Times New Roman" w:cs="Arial"/>
          <w:b/>
          <w:sz w:val="24"/>
          <w:szCs w:val="24"/>
          <w:lang w:eastAsia="pl-PL"/>
        </w:rPr>
        <w:t xml:space="preserve">** </w:t>
      </w:r>
      <w:bookmarkStart w:id="4" w:name="_Hlk146266661"/>
      <w:r w:rsidR="00F10E29" w:rsidRPr="00E91A7D">
        <w:rPr>
          <w:rFonts w:eastAsia="Times New Roman" w:cs="Arial"/>
          <w:b/>
          <w:sz w:val="24"/>
          <w:szCs w:val="24"/>
          <w:lang w:eastAsia="pl-PL"/>
        </w:rPr>
        <w:t>Rozporządzeni</w:t>
      </w:r>
      <w:r w:rsidR="00441C8D" w:rsidRPr="00E91A7D">
        <w:rPr>
          <w:rFonts w:eastAsia="Times New Roman" w:cs="Arial"/>
          <w:b/>
          <w:sz w:val="24"/>
          <w:szCs w:val="24"/>
          <w:lang w:eastAsia="pl-PL"/>
        </w:rPr>
        <w:t>e</w:t>
      </w:r>
      <w:r w:rsidR="00F10E29" w:rsidRPr="00E91A7D">
        <w:rPr>
          <w:rFonts w:eastAsia="Times New Roman" w:cs="Arial"/>
          <w:b/>
          <w:sz w:val="24"/>
          <w:szCs w:val="24"/>
          <w:lang w:eastAsia="pl-PL"/>
        </w:rPr>
        <w:t xml:space="preserve"> Parlamentu Europejskiego i Rady (UE, Euratom) 2024/2509 z dnia 23 września 2024</w:t>
      </w:r>
      <w:r w:rsidR="003B768C" w:rsidRPr="00E91A7D">
        <w:rPr>
          <w:rFonts w:eastAsia="Times New Roman" w:cs="Arial"/>
          <w:b/>
          <w:sz w:val="24"/>
          <w:szCs w:val="24"/>
          <w:lang w:eastAsia="pl-PL"/>
        </w:rPr>
        <w:t xml:space="preserve"> r.</w:t>
      </w:r>
      <w:r w:rsidR="00F10E29" w:rsidRPr="00E91A7D">
        <w:rPr>
          <w:rFonts w:eastAsia="Times New Roman" w:cs="Arial"/>
          <w:b/>
          <w:sz w:val="24"/>
          <w:szCs w:val="24"/>
          <w:lang w:eastAsia="pl-PL"/>
        </w:rPr>
        <w:t xml:space="preserve"> w sprawie zasad finansowych mających zastosowanie do budżetu ogólnego Unii</w:t>
      </w:r>
      <w:bookmarkEnd w:id="4"/>
      <w:r w:rsidR="003F6FDB" w:rsidRPr="00E91A7D">
        <w:rPr>
          <w:rFonts w:eastAsia="Times New Roman" w:cs="Arial"/>
          <w:b/>
          <w:sz w:val="24"/>
          <w:szCs w:val="24"/>
          <w:lang w:eastAsia="pl-PL"/>
        </w:rPr>
        <w:t xml:space="preserve"> (Dz. U. UE. L. z 2024 r. poz. 2509)</w:t>
      </w:r>
    </w:p>
    <w:p w14:paraId="49324F43" w14:textId="4A61AADB" w:rsidR="00A337CD" w:rsidRPr="000359CD" w:rsidRDefault="00A337CD" w:rsidP="00E91A7D">
      <w:pPr>
        <w:spacing w:after="120"/>
        <w:rPr>
          <w:rFonts w:ascii="Helvetica" w:eastAsia="Times New Roman" w:hAnsi="Helvetica" w:cs="Times New Roman"/>
          <w:color w:val="212529"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  <w:t>A</w:t>
      </w:r>
      <w:r w:rsidRPr="005647E6">
        <w:rPr>
          <w:rFonts w:eastAsia="Times New Roman" w:cs="Arial"/>
          <w:b/>
          <w:sz w:val="24"/>
          <w:szCs w:val="24"/>
          <w:lang w:eastAsia="pl-PL"/>
        </w:rPr>
        <w:t xml:space="preserve">rt. 61 </w:t>
      </w:r>
      <w:r w:rsidRPr="000359CD">
        <w:rPr>
          <w:rFonts w:ascii="Helvetica" w:eastAsia="Times New Roman" w:hAnsi="Helvetica" w:cs="Times New Roman"/>
          <w:b/>
          <w:bCs/>
          <w:color w:val="212529"/>
          <w:sz w:val="24"/>
          <w:szCs w:val="24"/>
          <w:lang w:eastAsia="pl-PL"/>
        </w:rPr>
        <w:t>Konflikt interesów</w:t>
      </w:r>
    </w:p>
    <w:p w14:paraId="2A17A4D1" w14:textId="77777777" w:rsidR="00A337CD" w:rsidRPr="004432D1" w:rsidRDefault="00A337CD" w:rsidP="00E91A7D">
      <w:pPr>
        <w:shd w:val="clear" w:color="auto" w:fill="FFFFFF"/>
        <w:spacing w:after="120"/>
        <w:rPr>
          <w:rFonts w:eastAsia="Times New Roman" w:cs="Arial"/>
          <w:b/>
          <w:color w:val="212529"/>
          <w:sz w:val="24"/>
          <w:szCs w:val="24"/>
          <w:lang w:eastAsia="pl-PL"/>
        </w:rPr>
      </w:pPr>
      <w:r w:rsidRPr="004432D1">
        <w:rPr>
          <w:rFonts w:eastAsia="Times New Roman" w:cs="Arial"/>
          <w:b/>
          <w:color w:val="212529"/>
          <w:sz w:val="24"/>
          <w:szCs w:val="24"/>
          <w:lang w:eastAsia="pl-PL"/>
        </w:rPr>
        <w:t>Ust. 1</w:t>
      </w:r>
      <w:r>
        <w:rPr>
          <w:rFonts w:eastAsia="Times New Roman" w:cs="Arial"/>
          <w:b/>
          <w:color w:val="212529"/>
          <w:sz w:val="24"/>
          <w:szCs w:val="24"/>
          <w:lang w:eastAsia="pl-PL"/>
        </w:rPr>
        <w:t xml:space="preserve"> </w:t>
      </w:r>
      <w:r w:rsidRPr="00A44C94">
        <w:rPr>
          <w:rFonts w:eastAsia="Times New Roman" w:cs="Arial"/>
          <w:color w:val="212529"/>
          <w:sz w:val="24"/>
          <w:szCs w:val="24"/>
          <w:lang w:eastAsia="pl-PL"/>
        </w:rPr>
        <w:t>Podmiotom upoważnionym do działań finansowych w rozumieniu rozdziału 4 niniejszego tytułu oraz innym osobom, w tym również organom krajowym na dowolnym szczeblu, uczestniczącym w wykonaniu budżetu w ramach zarządzania bezpośredniego, pośredniego i dzielonego, w tym również w odnośnych działaniach przygotowawczych, a także w audycie lub kontroli, zakazuje się podejmowania jakichkolwiek działań, które mogą spowodować powstanie konfliktu ich interesów z interesami Unii. Podmioty te muszą również podejmować odpowiednie środki, aby zapobiegać powstaniu konfliktu interesów w ramach funkcji wchodzących w zakres ich odpowiedzialności, oraz aby zareagować na sytuacje, które obiektywnie można postrzegać jako konflikt interesów.</w:t>
      </w:r>
    </w:p>
    <w:p w14:paraId="681AB9D8" w14:textId="77777777" w:rsidR="00A337CD" w:rsidRPr="00A44C94" w:rsidRDefault="00A337CD" w:rsidP="00E91A7D">
      <w:pPr>
        <w:shd w:val="clear" w:color="auto" w:fill="FFFFFF"/>
        <w:spacing w:after="120"/>
        <w:rPr>
          <w:rFonts w:eastAsia="Times New Roman" w:cs="Arial"/>
          <w:color w:val="212529"/>
          <w:sz w:val="24"/>
          <w:szCs w:val="24"/>
          <w:lang w:eastAsia="pl-PL"/>
        </w:rPr>
      </w:pPr>
      <w:r w:rsidRPr="004432D1">
        <w:rPr>
          <w:rFonts w:eastAsia="Times New Roman" w:cs="Arial"/>
          <w:b/>
          <w:color w:val="212529"/>
          <w:sz w:val="24"/>
          <w:szCs w:val="24"/>
          <w:lang w:eastAsia="pl-PL"/>
        </w:rPr>
        <w:t>Ust. 2</w:t>
      </w:r>
      <w:r>
        <w:rPr>
          <w:rFonts w:eastAsia="Times New Roman" w:cs="Arial"/>
          <w:b/>
          <w:color w:val="212529"/>
          <w:sz w:val="24"/>
          <w:szCs w:val="24"/>
          <w:lang w:eastAsia="pl-PL"/>
        </w:rPr>
        <w:t xml:space="preserve"> </w:t>
      </w:r>
      <w:r w:rsidRPr="00A44C94">
        <w:rPr>
          <w:rFonts w:eastAsia="Times New Roman" w:cs="Arial"/>
          <w:color w:val="212529"/>
          <w:sz w:val="24"/>
          <w:szCs w:val="24"/>
          <w:lang w:eastAsia="pl-PL"/>
        </w:rPr>
        <w:t xml:space="preserve">W przypadku gdy istnieje ryzyko konfliktu interesów w odniesieniu do członka personelu organu krajowego, dana osoba kieruje sprawę do swojego przełożonego. W 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</w:t>
      </w:r>
      <w:r w:rsidRPr="00A44C94">
        <w:rPr>
          <w:rFonts w:eastAsia="Times New Roman" w:cs="Arial"/>
          <w:color w:val="212529"/>
          <w:sz w:val="24"/>
          <w:szCs w:val="24"/>
          <w:lang w:eastAsia="pl-PL"/>
        </w:rPr>
        <w:lastRenderedPageBreak/>
        <w:t>W razie stwierdzenia istnienia konfliktu interesów organ powołujący lub odpowiedni organ krajowy zapewniają, aby dana osoba zaprzestała jakichkolwiek działań w danej kwestii. Odpowiedni delegowany urzędnik zatwierdzający lub odpowiedni organ krajowy zapewniają, aby wszelkie dalsze stosowne działania zostały podjęte zgodnie z mającym zastosowanie prawem</w:t>
      </w:r>
      <w:r w:rsidR="00F10E29" w:rsidRPr="00F10E29">
        <w:rPr>
          <w:rFonts w:eastAsia="Times New Roman" w:cs="Arial"/>
          <w:color w:val="212529"/>
          <w:sz w:val="24"/>
          <w:szCs w:val="24"/>
          <w:lang w:eastAsia="pl-PL"/>
        </w:rPr>
        <w:t>, w tym - w przypadkach dotyczących członka personelu organu krajowego - z przepisami tego kraju dotyczącymi konfliktu interesów.</w:t>
      </w:r>
    </w:p>
    <w:p w14:paraId="64587E17" w14:textId="77777777" w:rsidR="00A337CD" w:rsidRDefault="00A337CD" w:rsidP="00E91A7D">
      <w:pPr>
        <w:shd w:val="clear" w:color="auto" w:fill="FFFFFF"/>
        <w:spacing w:after="120"/>
        <w:rPr>
          <w:rFonts w:eastAsia="Times New Roman" w:cs="Arial"/>
          <w:color w:val="212529"/>
          <w:sz w:val="24"/>
          <w:szCs w:val="24"/>
          <w:lang w:eastAsia="pl-PL"/>
        </w:rPr>
      </w:pPr>
      <w:r w:rsidRPr="004432D1">
        <w:rPr>
          <w:rFonts w:eastAsia="Times New Roman" w:cs="Arial"/>
          <w:b/>
          <w:color w:val="212529"/>
          <w:sz w:val="24"/>
          <w:szCs w:val="24"/>
          <w:lang w:eastAsia="pl-PL"/>
        </w:rPr>
        <w:t>Ust. 3</w:t>
      </w:r>
      <w:r>
        <w:rPr>
          <w:rFonts w:eastAsia="Times New Roman" w:cs="Arial"/>
          <w:b/>
          <w:color w:val="212529"/>
          <w:sz w:val="24"/>
          <w:szCs w:val="24"/>
          <w:lang w:eastAsia="pl-PL"/>
        </w:rPr>
        <w:t xml:space="preserve"> </w:t>
      </w:r>
      <w:r w:rsidRPr="00A44C94">
        <w:rPr>
          <w:rFonts w:eastAsia="Times New Roman" w:cs="Arial"/>
          <w:color w:val="212529"/>
          <w:sz w:val="24"/>
          <w:szCs w:val="24"/>
          <w:lang w:eastAsia="pl-PL"/>
        </w:rPr>
        <w:t>Do celów ust. 1 konflikt interesów istnieje wówczas, gdy bezstronne i obiektywne pełnienie funkcji podmiotu upoważnionego do działań finansowych lub innej osoby, o których mowa w ust. 1, jest zagrożone z uwagi na względy rodzinne, emocjonalne, sympatie polityczne lub związki z jakimkolwiek krajem, interes gospodarczy lub jakiekolwiek inne bezpośrednie lub pośrednie interesy osobiste.</w:t>
      </w:r>
    </w:p>
    <w:p w14:paraId="7E835A68" w14:textId="7E22042B" w:rsidR="00A337CD" w:rsidRPr="00C76C9E" w:rsidRDefault="00A337CD" w:rsidP="00E91A7D">
      <w:pPr>
        <w:autoSpaceDE w:val="0"/>
        <w:autoSpaceDN w:val="0"/>
        <w:adjustRightInd w:val="0"/>
        <w:spacing w:before="360" w:after="120"/>
        <w:rPr>
          <w:rFonts w:eastAsia="Times New Roman" w:cs="Arial"/>
          <w:b/>
          <w:sz w:val="24"/>
          <w:szCs w:val="24"/>
          <w:lang w:eastAsia="pl-PL"/>
        </w:rPr>
      </w:pPr>
      <w:r w:rsidRPr="0042225E">
        <w:rPr>
          <w:rFonts w:eastAsia="Times New Roman" w:cs="Arial"/>
          <w:b/>
          <w:sz w:val="24"/>
          <w:szCs w:val="24"/>
          <w:lang w:eastAsia="pl-PL"/>
        </w:rPr>
        <w:t>*** Ustawa z dnia 6 czerwca 1997 r. Kodeks karny (</w:t>
      </w:r>
      <w:r w:rsidRPr="0042225E">
        <w:rPr>
          <w:rFonts w:cs="Arial"/>
          <w:b/>
          <w:bCs/>
          <w:sz w:val="24"/>
          <w:szCs w:val="24"/>
        </w:rPr>
        <w:t>Dz. U. z 202</w:t>
      </w:r>
      <w:r w:rsidR="00210B89">
        <w:rPr>
          <w:rFonts w:cs="Arial"/>
          <w:b/>
          <w:bCs/>
          <w:sz w:val="24"/>
          <w:szCs w:val="24"/>
        </w:rPr>
        <w:t>5</w:t>
      </w:r>
      <w:r w:rsidRPr="0042225E">
        <w:rPr>
          <w:rFonts w:cs="Arial"/>
          <w:b/>
          <w:bCs/>
          <w:sz w:val="24"/>
          <w:szCs w:val="24"/>
        </w:rPr>
        <w:t xml:space="preserve"> r., poz. </w:t>
      </w:r>
      <w:r w:rsidR="00210B89">
        <w:rPr>
          <w:rFonts w:cs="Arial"/>
          <w:b/>
          <w:bCs/>
          <w:sz w:val="24"/>
          <w:szCs w:val="24"/>
        </w:rPr>
        <w:t>383</w:t>
      </w:r>
      <w:r w:rsidR="0056572A">
        <w:rPr>
          <w:rFonts w:cs="Arial"/>
          <w:b/>
          <w:bCs/>
          <w:sz w:val="24"/>
          <w:szCs w:val="24"/>
        </w:rPr>
        <w:t xml:space="preserve"> </w:t>
      </w:r>
      <w:r w:rsidRPr="0042225E">
        <w:rPr>
          <w:rFonts w:cs="Arial"/>
          <w:b/>
          <w:bCs/>
          <w:sz w:val="24"/>
          <w:szCs w:val="24"/>
        </w:rPr>
        <w:t>t.j.</w:t>
      </w:r>
      <w:r w:rsidRPr="00C76C9E">
        <w:rPr>
          <w:rFonts w:eastAsia="Times New Roman" w:cs="Arial"/>
          <w:b/>
          <w:sz w:val="24"/>
          <w:szCs w:val="24"/>
          <w:lang w:eastAsia="pl-PL"/>
        </w:rPr>
        <w:t>)</w:t>
      </w:r>
    </w:p>
    <w:p w14:paraId="10304391" w14:textId="77777777" w:rsidR="00A337CD" w:rsidRPr="00C76C9E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b/>
          <w:sz w:val="24"/>
          <w:szCs w:val="24"/>
          <w:lang w:eastAsia="pl-PL"/>
        </w:rPr>
        <w:t>Art. 233.</w:t>
      </w:r>
      <w:r w:rsidRPr="00C76C9E">
        <w:rPr>
          <w:rFonts w:eastAsia="Times New Roman" w:cs="Arial"/>
          <w:sz w:val="24"/>
          <w:szCs w:val="24"/>
          <w:lang w:eastAsia="pl-PL"/>
        </w:rPr>
        <w:t xml:space="preserve"> § 1. Kto, składając zeznanie mające służyć za dowód w postępowaniu sądowym lub w innym postępowaniu prowadzonym na podstawie ustawy, zeznaje nieprawdę lub zataja prawdę, podlega karze pozbawienia wolności od 6 miesięcy do lat 8.</w:t>
      </w:r>
    </w:p>
    <w:p w14:paraId="269CC7DA" w14:textId="77777777" w:rsidR="00A337CD" w:rsidRPr="00C76C9E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§ 1a. Jeżeli sprawca czynu określonego w § 1 zeznaje nieprawdę lub zataja prawdę z obawy przed odpowiedzialnością karną grożącą jemu samemu lub jego najbliższym, podlega karze pozbawienia wolności od 3 miesięcy do lat 5.</w:t>
      </w:r>
    </w:p>
    <w:p w14:paraId="67ABB62F" w14:textId="77777777" w:rsidR="00A337CD" w:rsidRPr="00C76C9E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§ 2. Warunkiem odpowiedzialności jest, aby przyjmujący zeznanie, działając w</w:t>
      </w:r>
      <w:r>
        <w:rPr>
          <w:rFonts w:eastAsia="Times New Roman" w:cs="Arial"/>
          <w:sz w:val="24"/>
          <w:szCs w:val="24"/>
          <w:lang w:eastAsia="pl-PL"/>
        </w:rPr>
        <w:t> </w:t>
      </w:r>
      <w:r w:rsidRPr="00C76C9E">
        <w:rPr>
          <w:rFonts w:eastAsia="Times New Roman" w:cs="Arial"/>
          <w:sz w:val="24"/>
          <w:szCs w:val="24"/>
          <w:lang w:eastAsia="pl-PL"/>
        </w:rPr>
        <w:t>zakresie swoich uprawnień, uprzedził zeznającego o odpowiedzialności karnej za fałszywe zeznanie lub odebrał od niego przyrzeczenie.</w:t>
      </w:r>
    </w:p>
    <w:p w14:paraId="4179078F" w14:textId="77777777" w:rsidR="00A337CD" w:rsidRPr="00C76C9E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§ 3. Nie podlega karze za czyn określony w § 1a, kto składa fałszywe zeznanie, nie wiedząc o prawie odmowy zeznania lub odpowiedzi na pytania.</w:t>
      </w:r>
    </w:p>
    <w:p w14:paraId="5B23D4A9" w14:textId="77777777" w:rsidR="00A337CD" w:rsidRPr="00C76C9E" w:rsidRDefault="00A337CD" w:rsidP="00E91A7D">
      <w:pPr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§ 4. Kto, jako biegły, rzeczoznawca lub tłumacz, przedstawia fałszywą opinię, ekspertyzę lub tłumaczenie mające służyć za dowód w postępowaniu określonym w</w:t>
      </w:r>
      <w:r>
        <w:rPr>
          <w:rFonts w:eastAsia="Times New Roman" w:cs="Arial"/>
          <w:sz w:val="24"/>
          <w:szCs w:val="24"/>
          <w:lang w:eastAsia="pl-PL"/>
        </w:rPr>
        <w:t> </w:t>
      </w:r>
      <w:r w:rsidRPr="00C76C9E">
        <w:rPr>
          <w:rFonts w:eastAsia="Times New Roman" w:cs="Arial"/>
          <w:sz w:val="24"/>
          <w:szCs w:val="24"/>
          <w:lang w:eastAsia="pl-PL"/>
        </w:rPr>
        <w:t>§ 1, podlega karze pozbawienia wolności od roku do lat 10.</w:t>
      </w:r>
    </w:p>
    <w:p w14:paraId="08A23DD3" w14:textId="77777777" w:rsidR="00A337CD" w:rsidRPr="00C76C9E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§ 4a. Jeżeli sprawca czynu określonego w § 4 działa nieumyślnie, narażając na istotną szkodę interes publiczny, podlega karze pozbawienia wolności do lat 3.</w:t>
      </w:r>
    </w:p>
    <w:p w14:paraId="532A86BE" w14:textId="77777777" w:rsidR="00A337CD" w:rsidRPr="00C76C9E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§ 5. Sąd może zastosować nadzwyczajne złagodzenie kary, a nawet odstąpić od jej wymierzenia, jeżeli:</w:t>
      </w:r>
    </w:p>
    <w:p w14:paraId="217FFE9E" w14:textId="77777777" w:rsidR="00A337CD" w:rsidRPr="00C76C9E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1) fałszywe zeznanie, opinia, ekspertyza lub tłumaczenie dotyczy okoliczności niemogących mieć wpływu na rozstrzygnięcie sprawy,</w:t>
      </w:r>
    </w:p>
    <w:p w14:paraId="4657B3D6" w14:textId="77777777" w:rsidR="00A337CD" w:rsidRPr="00C76C9E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2) sprawca dobrowolnie sprostuje fałszywe zeznanie, opinię, ekspertyzę lub tłumaczenie, zanim nastąpi, chociażby nieprawomocne, rozstrzygnięcie sprawy.</w:t>
      </w:r>
    </w:p>
    <w:p w14:paraId="2D9AFAAD" w14:textId="77777777" w:rsidR="00A337CD" w:rsidRPr="00C76C9E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§ 6. Przepisy § 1–3 oraz 5 stosuje się odpowiednio do osoby, która składa fałszywe oświadczenie, jeżeli przepis ustawy przewiduje możliwość odebrania oświadczenia pod rygorem odpowiedzialności karnej.</w:t>
      </w:r>
    </w:p>
    <w:p w14:paraId="2D8F81D6" w14:textId="12CA32EC" w:rsidR="00A337CD" w:rsidRPr="00E91A7D" w:rsidRDefault="00A337CD" w:rsidP="00E91A7D">
      <w:pPr>
        <w:autoSpaceDE w:val="0"/>
        <w:autoSpaceDN w:val="0"/>
        <w:adjustRightInd w:val="0"/>
        <w:spacing w:before="360" w:after="120"/>
        <w:rPr>
          <w:rFonts w:eastAsia="Times New Roman" w:cs="Arial"/>
          <w:b/>
          <w:sz w:val="24"/>
          <w:szCs w:val="24"/>
          <w:lang w:eastAsia="pl-PL"/>
        </w:rPr>
      </w:pPr>
      <w:r w:rsidRPr="00E91A7D">
        <w:rPr>
          <w:rFonts w:eastAsia="Times New Roman" w:cs="Arial"/>
          <w:b/>
          <w:sz w:val="24"/>
          <w:szCs w:val="24"/>
          <w:lang w:eastAsia="pl-PL"/>
        </w:rPr>
        <w:lastRenderedPageBreak/>
        <w:t>****Ustawa z dnia 26 czerwca 1974 r. Kodeks pracy (Dz. U. z 202</w:t>
      </w:r>
      <w:r w:rsidR="000E7B79" w:rsidRPr="00E91A7D">
        <w:rPr>
          <w:rFonts w:eastAsia="Times New Roman" w:cs="Arial"/>
          <w:b/>
          <w:sz w:val="24"/>
          <w:szCs w:val="24"/>
          <w:lang w:eastAsia="pl-PL"/>
        </w:rPr>
        <w:t>5</w:t>
      </w:r>
      <w:r w:rsidRPr="00E91A7D">
        <w:rPr>
          <w:rFonts w:eastAsia="Times New Roman" w:cs="Arial"/>
          <w:b/>
          <w:sz w:val="24"/>
          <w:szCs w:val="24"/>
          <w:lang w:eastAsia="pl-PL"/>
        </w:rPr>
        <w:t xml:space="preserve"> r., poz. </w:t>
      </w:r>
      <w:r w:rsidR="000E7B79" w:rsidRPr="00E91A7D">
        <w:rPr>
          <w:rFonts w:eastAsia="Times New Roman" w:cs="Arial"/>
          <w:b/>
          <w:sz w:val="24"/>
          <w:szCs w:val="24"/>
          <w:lang w:eastAsia="pl-PL"/>
        </w:rPr>
        <w:t>277</w:t>
      </w:r>
      <w:r w:rsidRPr="00E91A7D">
        <w:rPr>
          <w:rFonts w:eastAsia="Times New Roman" w:cs="Arial"/>
          <w:b/>
          <w:sz w:val="24"/>
          <w:szCs w:val="24"/>
          <w:lang w:eastAsia="pl-PL"/>
        </w:rPr>
        <w:t xml:space="preserve"> t.j.</w:t>
      </w:r>
      <w:r w:rsidR="0056572A" w:rsidRPr="00E91A7D">
        <w:rPr>
          <w:rFonts w:eastAsia="Times New Roman" w:cs="Arial"/>
          <w:b/>
          <w:sz w:val="24"/>
          <w:szCs w:val="24"/>
          <w:lang w:eastAsia="pl-PL"/>
        </w:rPr>
        <w:t xml:space="preserve"> z późn. zm.</w:t>
      </w:r>
      <w:r w:rsidRPr="00E91A7D">
        <w:rPr>
          <w:rFonts w:eastAsia="Times New Roman" w:cs="Arial"/>
          <w:b/>
          <w:sz w:val="24"/>
          <w:szCs w:val="24"/>
          <w:lang w:eastAsia="pl-PL"/>
        </w:rPr>
        <w:t>)</w:t>
      </w:r>
    </w:p>
    <w:p w14:paraId="7574B10D" w14:textId="77777777" w:rsidR="00A337CD" w:rsidRDefault="00A337CD" w:rsidP="00E91A7D">
      <w:pPr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486F94">
        <w:rPr>
          <w:rFonts w:cs="Arial"/>
          <w:b/>
          <w:color w:val="000000"/>
          <w:sz w:val="24"/>
          <w:szCs w:val="24"/>
        </w:rPr>
        <w:t>Art. 52.</w:t>
      </w:r>
      <w:r w:rsidRPr="00486F94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Pr="00E07929">
        <w:rPr>
          <w:sz w:val="24"/>
        </w:rPr>
        <w:t>§ 1.</w:t>
      </w:r>
      <w:r>
        <w:rPr>
          <w:rFonts w:eastAsia="Times New Roman" w:cs="Arial"/>
          <w:sz w:val="24"/>
          <w:szCs w:val="24"/>
          <w:lang w:eastAsia="pl-PL"/>
        </w:rPr>
        <w:t xml:space="preserve"> Pracodawca może rozwiązać umowę o pracę bez wypowiedzenia z winy pracownika w razie:</w:t>
      </w:r>
    </w:p>
    <w:p w14:paraId="18B93669" w14:textId="77777777" w:rsidR="00A337CD" w:rsidRPr="007F11C7" w:rsidRDefault="00A337CD" w:rsidP="00E91A7D">
      <w:pPr>
        <w:autoSpaceDE w:val="0"/>
        <w:autoSpaceDN w:val="0"/>
        <w:adjustRightInd w:val="0"/>
        <w:spacing w:after="120"/>
        <w:rPr>
          <w:rFonts w:cs="Arial"/>
          <w:color w:val="000000"/>
          <w:sz w:val="24"/>
          <w:szCs w:val="24"/>
        </w:rPr>
      </w:pPr>
      <w:r w:rsidRPr="00923D76">
        <w:rPr>
          <w:rFonts w:cs="Arial"/>
          <w:color w:val="000000"/>
          <w:sz w:val="24"/>
          <w:szCs w:val="24"/>
        </w:rPr>
        <w:t>1)</w:t>
      </w:r>
      <w:r>
        <w:rPr>
          <w:rFonts w:cs="Arial"/>
          <w:color w:val="000000"/>
          <w:sz w:val="24"/>
          <w:szCs w:val="24"/>
        </w:rPr>
        <w:t xml:space="preserve"> ciężkiego naruszenia przez pracownika podstawowych obowiązków pracowniczych;</w:t>
      </w:r>
    </w:p>
    <w:p w14:paraId="14692932" w14:textId="32476E07" w:rsidR="00A337CD" w:rsidRPr="00C76C9E" w:rsidRDefault="00A337CD" w:rsidP="00E91A7D">
      <w:pPr>
        <w:autoSpaceDE w:val="0"/>
        <w:autoSpaceDN w:val="0"/>
        <w:adjustRightInd w:val="0"/>
        <w:spacing w:before="360" w:after="120"/>
        <w:rPr>
          <w:rFonts w:eastAsia="Times New Roman" w:cs="Arial"/>
          <w:b/>
          <w:sz w:val="24"/>
          <w:szCs w:val="24"/>
          <w:lang w:eastAsia="pl-PL"/>
        </w:rPr>
      </w:pPr>
      <w:r w:rsidRPr="00C76C9E">
        <w:rPr>
          <w:rFonts w:eastAsia="Times New Roman" w:cs="Arial"/>
          <w:b/>
          <w:sz w:val="24"/>
          <w:szCs w:val="24"/>
          <w:lang w:eastAsia="pl-PL"/>
        </w:rPr>
        <w:t>***</w:t>
      </w:r>
      <w:r>
        <w:rPr>
          <w:rFonts w:eastAsia="Times New Roman" w:cs="Arial"/>
          <w:b/>
          <w:sz w:val="24"/>
          <w:szCs w:val="24"/>
          <w:lang w:eastAsia="pl-PL"/>
        </w:rPr>
        <w:t>*</w:t>
      </w:r>
      <w:r w:rsidR="003F6FDB">
        <w:rPr>
          <w:rFonts w:eastAsia="Times New Roman" w:cs="Arial"/>
          <w:b/>
          <w:sz w:val="24"/>
          <w:szCs w:val="24"/>
          <w:lang w:eastAsia="pl-PL"/>
        </w:rPr>
        <w:t>*</w:t>
      </w:r>
      <w:r w:rsidRPr="00C76C9E">
        <w:rPr>
          <w:rFonts w:eastAsia="Times New Roman" w:cs="Arial"/>
          <w:b/>
          <w:sz w:val="24"/>
          <w:szCs w:val="24"/>
          <w:lang w:eastAsia="pl-PL"/>
        </w:rPr>
        <w:t xml:space="preserve"> Ustawa z dnia 14 czerwca 1960 r.  Kodeks postępowania administracyjnego (Dz. U. z 2</w:t>
      </w:r>
      <w:r>
        <w:rPr>
          <w:rFonts w:eastAsia="Times New Roman" w:cs="Arial"/>
          <w:b/>
          <w:sz w:val="24"/>
          <w:szCs w:val="24"/>
          <w:lang w:eastAsia="pl-PL"/>
        </w:rPr>
        <w:t>02</w:t>
      </w:r>
      <w:r w:rsidR="00E85B5D">
        <w:rPr>
          <w:rFonts w:eastAsia="Times New Roman" w:cs="Arial"/>
          <w:b/>
          <w:sz w:val="24"/>
          <w:szCs w:val="24"/>
          <w:lang w:eastAsia="pl-PL"/>
        </w:rPr>
        <w:t>4</w:t>
      </w:r>
      <w:r w:rsidRPr="00C76C9E">
        <w:rPr>
          <w:rFonts w:eastAsia="Times New Roman" w:cs="Arial"/>
          <w:b/>
          <w:sz w:val="24"/>
          <w:szCs w:val="24"/>
          <w:lang w:eastAsia="pl-PL"/>
        </w:rPr>
        <w:t xml:space="preserve"> r., poz</w:t>
      </w:r>
      <w:r>
        <w:rPr>
          <w:rFonts w:eastAsia="Times New Roman" w:cs="Arial"/>
          <w:b/>
          <w:sz w:val="24"/>
          <w:szCs w:val="24"/>
          <w:lang w:eastAsia="pl-PL"/>
        </w:rPr>
        <w:t>. 5</w:t>
      </w:r>
      <w:r w:rsidR="00E85B5D">
        <w:rPr>
          <w:rFonts w:eastAsia="Times New Roman" w:cs="Arial"/>
          <w:b/>
          <w:sz w:val="24"/>
          <w:szCs w:val="24"/>
          <w:lang w:eastAsia="pl-PL"/>
        </w:rPr>
        <w:t>72</w:t>
      </w:r>
      <w:r w:rsidRPr="00C76C9E">
        <w:rPr>
          <w:rFonts w:eastAsia="Times New Roman" w:cs="Arial"/>
          <w:b/>
          <w:sz w:val="24"/>
          <w:szCs w:val="24"/>
          <w:lang w:eastAsia="pl-PL"/>
        </w:rPr>
        <w:t xml:space="preserve"> t.j.)</w:t>
      </w:r>
    </w:p>
    <w:p w14:paraId="215E2ED8" w14:textId="77777777" w:rsidR="00A337CD" w:rsidRPr="00C76C9E" w:rsidRDefault="00A337CD" w:rsidP="00E91A7D">
      <w:pPr>
        <w:tabs>
          <w:tab w:val="left" w:pos="0"/>
        </w:tabs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b/>
          <w:sz w:val="24"/>
          <w:szCs w:val="24"/>
          <w:lang w:eastAsia="pl-PL"/>
        </w:rPr>
        <w:t>Art. 24.</w:t>
      </w:r>
      <w:r w:rsidRPr="00C76C9E">
        <w:rPr>
          <w:rFonts w:eastAsia="Times New Roman" w:cs="Arial"/>
          <w:sz w:val="24"/>
          <w:szCs w:val="24"/>
          <w:lang w:eastAsia="pl-PL"/>
        </w:rPr>
        <w:t xml:space="preserve"> </w:t>
      </w:r>
      <w:r w:rsidRPr="00D975D7">
        <w:rPr>
          <w:rFonts w:eastAsia="Times New Roman" w:cs="Arial"/>
          <w:sz w:val="24"/>
          <w:szCs w:val="24"/>
          <w:lang w:eastAsia="pl-PL"/>
        </w:rPr>
        <w:t>§ 1.</w:t>
      </w:r>
      <w:r w:rsidRPr="00C76C9E">
        <w:rPr>
          <w:rFonts w:eastAsia="Times New Roman" w:cs="Arial"/>
          <w:sz w:val="24"/>
          <w:szCs w:val="24"/>
          <w:lang w:eastAsia="pl-PL"/>
        </w:rPr>
        <w:t xml:space="preserve"> Pracownik organu administracji publicznej podlega wyłączeniu od udziału w postępowaniu w sprawie:</w:t>
      </w:r>
    </w:p>
    <w:p w14:paraId="3537D97B" w14:textId="77777777" w:rsidR="00A337CD" w:rsidRPr="00C76C9E" w:rsidRDefault="00A337CD" w:rsidP="00E91A7D">
      <w:pPr>
        <w:tabs>
          <w:tab w:val="left" w:pos="0"/>
        </w:tabs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1) w której jest stroną albo pozostaje z jedną ze stron w takim stosunku prawnym, że wynik sprawy może mieć wpływ na jego prawa lub obowiązki;</w:t>
      </w:r>
    </w:p>
    <w:p w14:paraId="3A9F0253" w14:textId="77777777" w:rsidR="00A337CD" w:rsidRPr="00C76C9E" w:rsidRDefault="00A337CD" w:rsidP="00E91A7D">
      <w:pPr>
        <w:tabs>
          <w:tab w:val="left" w:pos="0"/>
        </w:tabs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2) swego małżonka oraz krewnych i powinowatych do drugiego stopnia;</w:t>
      </w:r>
    </w:p>
    <w:p w14:paraId="0128FE4D" w14:textId="77777777" w:rsidR="00A337CD" w:rsidRPr="00C76C9E" w:rsidRDefault="00A337CD" w:rsidP="00E91A7D">
      <w:pPr>
        <w:tabs>
          <w:tab w:val="left" w:pos="0"/>
        </w:tabs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3) osoby związanej z nim z tytułu przysposobienia, opieki lub kurateli;</w:t>
      </w:r>
    </w:p>
    <w:p w14:paraId="1CB082C7" w14:textId="77777777" w:rsidR="00A337CD" w:rsidRPr="00C76C9E" w:rsidRDefault="00A337CD" w:rsidP="00E91A7D">
      <w:pPr>
        <w:tabs>
          <w:tab w:val="left" w:pos="0"/>
        </w:tabs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4) w której był świadkiem lub biegłym albo był lub jest przedstawicielem jednej ze stron, albo w której przedstawicielem strony jest jedna z osób wymienionych w pkt 2</w:t>
      </w:r>
      <w:r>
        <w:rPr>
          <w:rFonts w:eastAsia="Times New Roman" w:cs="Arial"/>
          <w:sz w:val="24"/>
          <w:szCs w:val="24"/>
          <w:lang w:eastAsia="pl-PL"/>
        </w:rPr>
        <w:t> </w:t>
      </w:r>
      <w:r w:rsidRPr="00C76C9E">
        <w:rPr>
          <w:rFonts w:eastAsia="Times New Roman" w:cs="Arial"/>
          <w:sz w:val="24"/>
          <w:szCs w:val="24"/>
          <w:lang w:eastAsia="pl-PL"/>
        </w:rPr>
        <w:t>i</w:t>
      </w:r>
      <w:r>
        <w:rPr>
          <w:rFonts w:eastAsia="Times New Roman" w:cs="Arial"/>
          <w:sz w:val="24"/>
          <w:szCs w:val="24"/>
          <w:lang w:eastAsia="pl-PL"/>
        </w:rPr>
        <w:t> </w:t>
      </w:r>
      <w:r w:rsidRPr="00C76C9E">
        <w:rPr>
          <w:rFonts w:eastAsia="Times New Roman" w:cs="Arial"/>
          <w:sz w:val="24"/>
          <w:szCs w:val="24"/>
          <w:lang w:eastAsia="pl-PL"/>
        </w:rPr>
        <w:t>3;</w:t>
      </w:r>
    </w:p>
    <w:p w14:paraId="3A95C59D" w14:textId="77777777" w:rsidR="00A337CD" w:rsidRPr="00C76C9E" w:rsidRDefault="00A337CD" w:rsidP="00E91A7D">
      <w:pPr>
        <w:tabs>
          <w:tab w:val="left" w:pos="0"/>
        </w:tabs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5) w której brał udział w wydaniu zaskarżonej decyzji;</w:t>
      </w:r>
    </w:p>
    <w:p w14:paraId="1ECAFBA8" w14:textId="77777777" w:rsidR="00A337CD" w:rsidRPr="00C76C9E" w:rsidRDefault="00A337CD" w:rsidP="00E91A7D">
      <w:pPr>
        <w:tabs>
          <w:tab w:val="left" w:pos="0"/>
        </w:tabs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6) z powodu której wszczęto przeciw niemu dochodzenie służbowe, postępowanie dyscyplinarne lub karne;</w:t>
      </w:r>
    </w:p>
    <w:p w14:paraId="6C250F21" w14:textId="77777777" w:rsidR="00A337CD" w:rsidRPr="00C76C9E" w:rsidRDefault="00A337CD" w:rsidP="00E91A7D">
      <w:pPr>
        <w:tabs>
          <w:tab w:val="left" w:pos="0"/>
        </w:tabs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7) w której jedną ze stron jest osoba pozostająca wobec niego w stosunku nadrzędności służbowej.</w:t>
      </w:r>
    </w:p>
    <w:p w14:paraId="64C2608B" w14:textId="77777777" w:rsidR="00A337CD" w:rsidRPr="00C76C9E" w:rsidRDefault="00A337CD" w:rsidP="00E91A7D">
      <w:pPr>
        <w:tabs>
          <w:tab w:val="left" w:pos="0"/>
        </w:tabs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§ 2. Powody wyłączenia pracownika od udziału w postępowaniu trwają także po ustaniu małżeństwa (§ 1 pkt 2), przysposobienia, opieki lub kurateli (§ 1 pkt 3).</w:t>
      </w:r>
    </w:p>
    <w:p w14:paraId="0FFEA292" w14:textId="77777777" w:rsidR="00A337CD" w:rsidRPr="00C76C9E" w:rsidRDefault="00A337CD" w:rsidP="00E91A7D">
      <w:pPr>
        <w:tabs>
          <w:tab w:val="left" w:pos="0"/>
        </w:tabs>
        <w:autoSpaceDE w:val="0"/>
        <w:autoSpaceDN w:val="0"/>
        <w:adjustRightInd w:val="0"/>
        <w:spacing w:after="120"/>
        <w:rPr>
          <w:rFonts w:eastAsia="Times New Roman" w:cs="Arial"/>
          <w:sz w:val="24"/>
          <w:szCs w:val="24"/>
          <w:lang w:eastAsia="pl-PL"/>
        </w:rPr>
      </w:pPr>
      <w:r w:rsidRPr="00C76C9E">
        <w:rPr>
          <w:rFonts w:eastAsia="Times New Roman" w:cs="Arial"/>
          <w:sz w:val="24"/>
          <w:szCs w:val="24"/>
          <w:lang w:eastAsia="pl-PL"/>
        </w:rPr>
        <w:t>§ 3. Bezpośredni przełożony pracownika jest obowiązany na jego żądanie lub na żądanie strony albo z urzędu wyłączyć go od udziału w postępowaniu, jeżeli zostanie uprawdopodobnione istnienie okoliczności niewymienionych w § 1, które mogą wywołać wątpliwość co do bezstronności pracownika.</w:t>
      </w:r>
    </w:p>
    <w:p w14:paraId="36AF67FF" w14:textId="0F7B5CB5" w:rsidR="001C3366" w:rsidRDefault="00A337CD" w:rsidP="00E91A7D">
      <w:pPr>
        <w:tabs>
          <w:tab w:val="left" w:pos="0"/>
        </w:tabs>
        <w:autoSpaceDE w:val="0"/>
        <w:autoSpaceDN w:val="0"/>
        <w:adjustRightInd w:val="0"/>
        <w:spacing w:after="120"/>
        <w:rPr>
          <w:ins w:id="5" w:author="Paula Smuk" w:date="2024-12-04T10:27:00Z"/>
          <w:rFonts w:eastAsia="Times New Roman" w:cs="Arial"/>
          <w:sz w:val="24"/>
          <w:szCs w:val="24"/>
          <w:lang w:eastAsia="pl-PL"/>
        </w:rPr>
        <w:sectPr w:rsidR="001C3366" w:rsidSect="00486F94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134" w:left="1417" w:header="708" w:footer="597" w:gutter="0"/>
          <w:pgNumType w:start="1"/>
          <w:cols w:space="708"/>
          <w:titlePg/>
          <w:docGrid w:linePitch="360"/>
        </w:sectPr>
      </w:pPr>
      <w:r w:rsidRPr="00C76C9E">
        <w:rPr>
          <w:rFonts w:eastAsia="Times New Roman" w:cs="Arial"/>
          <w:sz w:val="24"/>
          <w:szCs w:val="24"/>
          <w:lang w:eastAsia="pl-PL"/>
        </w:rPr>
        <w:t>§ 4. Wyłączony pracownik powinien podejmować tylko czynności niecierpiące zwłoki ze względu na interes społeczny lub ważny interes stron.</w:t>
      </w:r>
    </w:p>
    <w:p w14:paraId="02357AE1" w14:textId="77777777" w:rsidR="00A337CD" w:rsidRDefault="00A337CD" w:rsidP="007F11C7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Times New Roman" w:cs="Arial"/>
          <w:sz w:val="24"/>
          <w:szCs w:val="24"/>
          <w:lang w:eastAsia="pl-PL"/>
        </w:rPr>
      </w:pPr>
    </w:p>
    <w:p w14:paraId="58B7CA07" w14:textId="0B2288B3" w:rsidR="007F11C7" w:rsidRPr="000733D7" w:rsidRDefault="007F11C7" w:rsidP="007F11C7">
      <w:pPr>
        <w:rPr>
          <w:rFonts w:cs="Arial"/>
          <w:sz w:val="24"/>
          <w:szCs w:val="24"/>
        </w:rPr>
      </w:pPr>
      <w:r w:rsidRPr="000733D7">
        <w:rPr>
          <w:rFonts w:cs="Arial"/>
          <w:sz w:val="24"/>
          <w:szCs w:val="24"/>
        </w:rPr>
        <w:t>Załącznik nr 1. Lista projektów podlegających ocenie w ramach naboru</w:t>
      </w:r>
      <w:r w:rsidR="00E07929" w:rsidRPr="000733D7">
        <w:rPr>
          <w:rFonts w:cs="Arial"/>
          <w:sz w:val="24"/>
          <w:szCs w:val="24"/>
        </w:rPr>
        <w:t xml:space="preserve"> nr ………………..</w:t>
      </w:r>
      <w:r w:rsidRPr="000733D7">
        <w:rPr>
          <w:rFonts w:cs="Arial"/>
          <w:sz w:val="24"/>
          <w:szCs w:val="24"/>
        </w:rPr>
        <w:t xml:space="preserve">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104"/>
        <w:gridCol w:w="4951"/>
        <w:gridCol w:w="2871"/>
        <w:gridCol w:w="2789"/>
      </w:tblGrid>
      <w:tr w:rsidR="00E07929" w:rsidRPr="000733D7" w14:paraId="2DB62974" w14:textId="77777777" w:rsidTr="000733D7">
        <w:trPr>
          <w:trHeight w:val="836"/>
        </w:trPr>
        <w:tc>
          <w:tcPr>
            <w:tcW w:w="562" w:type="dxa"/>
          </w:tcPr>
          <w:p w14:paraId="6552C6BE" w14:textId="79DE2996" w:rsidR="00E07929" w:rsidRPr="000733D7" w:rsidRDefault="00E07929" w:rsidP="00E07929">
            <w:pPr>
              <w:jc w:val="center"/>
              <w:rPr>
                <w:sz w:val="24"/>
                <w:szCs w:val="24"/>
              </w:rPr>
            </w:pPr>
            <w:r w:rsidRPr="000733D7">
              <w:rPr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339F4F8D" w14:textId="21B3FF5F" w:rsidR="00E07929" w:rsidRPr="000733D7" w:rsidRDefault="000733D7" w:rsidP="00E07929">
            <w:pPr>
              <w:jc w:val="center"/>
              <w:rPr>
                <w:sz w:val="24"/>
                <w:szCs w:val="24"/>
              </w:rPr>
            </w:pPr>
            <w:r w:rsidRPr="000733D7">
              <w:rPr>
                <w:sz w:val="24"/>
                <w:szCs w:val="24"/>
              </w:rPr>
              <w:t>Numer projektu</w:t>
            </w:r>
          </w:p>
        </w:tc>
        <w:tc>
          <w:tcPr>
            <w:tcW w:w="4980" w:type="dxa"/>
          </w:tcPr>
          <w:p w14:paraId="01BB969D" w14:textId="6BB98D13" w:rsidR="00E07929" w:rsidRPr="000733D7" w:rsidRDefault="00E07929" w:rsidP="00E07929">
            <w:pPr>
              <w:jc w:val="center"/>
              <w:rPr>
                <w:sz w:val="24"/>
                <w:szCs w:val="24"/>
              </w:rPr>
            </w:pPr>
            <w:r w:rsidRPr="000733D7">
              <w:rPr>
                <w:sz w:val="24"/>
                <w:szCs w:val="24"/>
              </w:rPr>
              <w:t>Tytuł projektu</w:t>
            </w:r>
          </w:p>
        </w:tc>
        <w:tc>
          <w:tcPr>
            <w:tcW w:w="2812" w:type="dxa"/>
          </w:tcPr>
          <w:p w14:paraId="3BC436E6" w14:textId="5B6D94B1" w:rsidR="00E07929" w:rsidRPr="000733D7" w:rsidRDefault="00E07929" w:rsidP="00E07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0733D7">
              <w:rPr>
                <w:rFonts w:cs="Arial"/>
                <w:color w:val="000000"/>
                <w:sz w:val="24"/>
                <w:szCs w:val="24"/>
              </w:rPr>
              <w:t xml:space="preserve">Nazwa </w:t>
            </w:r>
            <w:r w:rsidRPr="000733D7">
              <w:rPr>
                <w:rFonts w:cs="Arial"/>
                <w:bCs/>
                <w:color w:val="000000"/>
                <w:sz w:val="24"/>
                <w:szCs w:val="24"/>
              </w:rPr>
              <w:t>Wnioskodawcy/Partnera/</w:t>
            </w:r>
          </w:p>
          <w:p w14:paraId="148DB5F7" w14:textId="24EE57A8" w:rsidR="00E07929" w:rsidRPr="000733D7" w:rsidRDefault="00E07929" w:rsidP="00E07929">
            <w:pPr>
              <w:jc w:val="center"/>
              <w:rPr>
                <w:sz w:val="24"/>
                <w:szCs w:val="24"/>
              </w:rPr>
            </w:pPr>
            <w:r w:rsidRPr="000733D7">
              <w:rPr>
                <w:rFonts w:cs="Arial"/>
                <w:bCs/>
                <w:color w:val="000000"/>
                <w:sz w:val="24"/>
                <w:szCs w:val="24"/>
              </w:rPr>
              <w:t>Realizatora</w:t>
            </w:r>
          </w:p>
        </w:tc>
        <w:tc>
          <w:tcPr>
            <w:tcW w:w="2804" w:type="dxa"/>
          </w:tcPr>
          <w:p w14:paraId="1B8A8FAA" w14:textId="25C5D84B" w:rsidR="00E07929" w:rsidRPr="000733D7" w:rsidRDefault="00E07929" w:rsidP="000733D7">
            <w:pPr>
              <w:jc w:val="center"/>
              <w:rPr>
                <w:sz w:val="24"/>
                <w:szCs w:val="24"/>
              </w:rPr>
            </w:pPr>
            <w:r w:rsidRPr="000733D7">
              <w:rPr>
                <w:sz w:val="24"/>
                <w:szCs w:val="24"/>
              </w:rPr>
              <w:t>NIP/ KRS</w:t>
            </w:r>
          </w:p>
        </w:tc>
      </w:tr>
      <w:tr w:rsidR="00E07929" w:rsidRPr="000733D7" w14:paraId="4EF700D8" w14:textId="77777777" w:rsidTr="00E07929">
        <w:tc>
          <w:tcPr>
            <w:tcW w:w="562" w:type="dxa"/>
          </w:tcPr>
          <w:p w14:paraId="4060FF90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64390888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</w:tcPr>
          <w:p w14:paraId="7B0945B6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2DC43E12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14:paraId="5C8E0231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</w:tr>
      <w:tr w:rsidR="00E07929" w:rsidRPr="000733D7" w14:paraId="2D89B70D" w14:textId="77777777" w:rsidTr="00E07929">
        <w:tc>
          <w:tcPr>
            <w:tcW w:w="562" w:type="dxa"/>
          </w:tcPr>
          <w:p w14:paraId="74E83FA6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CDEB3B3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</w:tcPr>
          <w:p w14:paraId="56A09F2F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6B07C103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14:paraId="2384825C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</w:tr>
      <w:tr w:rsidR="00E07929" w:rsidRPr="000733D7" w14:paraId="46884504" w14:textId="77777777" w:rsidTr="00E07929">
        <w:tc>
          <w:tcPr>
            <w:tcW w:w="562" w:type="dxa"/>
          </w:tcPr>
          <w:p w14:paraId="174026F8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1323C93F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</w:tcPr>
          <w:p w14:paraId="5EEC1E7F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235AD936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14:paraId="6F4BB5BF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</w:tr>
      <w:tr w:rsidR="00E07929" w:rsidRPr="000733D7" w14:paraId="413CD177" w14:textId="77777777" w:rsidTr="00E07929">
        <w:tc>
          <w:tcPr>
            <w:tcW w:w="562" w:type="dxa"/>
          </w:tcPr>
          <w:p w14:paraId="74CC8231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64AB868A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</w:tcPr>
          <w:p w14:paraId="235535F9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17046322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14:paraId="1E5BC261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</w:tr>
      <w:tr w:rsidR="00E07929" w:rsidRPr="000733D7" w14:paraId="44388742" w14:textId="77777777" w:rsidTr="00E07929">
        <w:tc>
          <w:tcPr>
            <w:tcW w:w="562" w:type="dxa"/>
          </w:tcPr>
          <w:p w14:paraId="553C8DFB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F1FC887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</w:tcPr>
          <w:p w14:paraId="515C9D90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691571D4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14:paraId="76BCCE05" w14:textId="77777777" w:rsidR="00E07929" w:rsidRPr="000733D7" w:rsidRDefault="00E07929">
            <w:pPr>
              <w:rPr>
                <w:sz w:val="24"/>
                <w:szCs w:val="24"/>
              </w:rPr>
            </w:pPr>
          </w:p>
        </w:tc>
      </w:tr>
    </w:tbl>
    <w:p w14:paraId="5E59610B" w14:textId="77777777" w:rsidR="00993F91" w:rsidRPr="00E07929" w:rsidRDefault="00CA1FE9">
      <w:pPr>
        <w:rPr>
          <w:sz w:val="24"/>
          <w:szCs w:val="24"/>
        </w:rPr>
      </w:pPr>
    </w:p>
    <w:sectPr w:rsidR="00993F91" w:rsidRPr="00E07929" w:rsidSect="00E07929">
      <w:pgSz w:w="16838" w:h="11906" w:orient="landscape"/>
      <w:pgMar w:top="1417" w:right="1417" w:bottom="1417" w:left="1134" w:header="708" w:footer="5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CDE9B" w14:textId="77777777" w:rsidR="00090AB0" w:rsidRDefault="00090AB0" w:rsidP="00A337CD">
      <w:pPr>
        <w:spacing w:after="0" w:line="240" w:lineRule="auto"/>
      </w:pPr>
      <w:r>
        <w:separator/>
      </w:r>
    </w:p>
  </w:endnote>
  <w:endnote w:type="continuationSeparator" w:id="0">
    <w:p w14:paraId="0F3EC5A5" w14:textId="77777777" w:rsidR="00090AB0" w:rsidRDefault="00090AB0" w:rsidP="00A337CD">
      <w:pPr>
        <w:spacing w:after="0" w:line="240" w:lineRule="auto"/>
      </w:pPr>
      <w:r>
        <w:continuationSeparator/>
      </w:r>
    </w:p>
  </w:endnote>
  <w:endnote w:type="continuationNotice" w:id="1">
    <w:p w14:paraId="10CD1A29" w14:textId="77777777" w:rsidR="00090AB0" w:rsidRDefault="00090A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4055398"/>
      <w:docPartObj>
        <w:docPartGallery w:val="Page Numbers (Bottom of Page)"/>
        <w:docPartUnique/>
      </w:docPartObj>
    </w:sdtPr>
    <w:sdtEndPr/>
    <w:sdtContent>
      <w:p w14:paraId="6322CCF5" w14:textId="37BB8B7F" w:rsidR="00664401" w:rsidRDefault="006644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1DBC0E" w14:textId="77777777" w:rsidR="009102B8" w:rsidRDefault="009102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256EC" w14:textId="77777777" w:rsidR="00090AB0" w:rsidRDefault="00090AB0" w:rsidP="00A337CD">
      <w:pPr>
        <w:spacing w:after="0" w:line="240" w:lineRule="auto"/>
      </w:pPr>
      <w:r>
        <w:separator/>
      </w:r>
    </w:p>
  </w:footnote>
  <w:footnote w:type="continuationSeparator" w:id="0">
    <w:p w14:paraId="701F993D" w14:textId="77777777" w:rsidR="00090AB0" w:rsidRDefault="00090AB0" w:rsidP="00A337CD">
      <w:pPr>
        <w:spacing w:after="0" w:line="240" w:lineRule="auto"/>
      </w:pPr>
      <w:r>
        <w:continuationSeparator/>
      </w:r>
    </w:p>
  </w:footnote>
  <w:footnote w:type="continuationNotice" w:id="1">
    <w:p w14:paraId="7CE5A7FF" w14:textId="77777777" w:rsidR="00090AB0" w:rsidRDefault="00090AB0">
      <w:pPr>
        <w:spacing w:after="0" w:line="240" w:lineRule="auto"/>
      </w:pPr>
    </w:p>
  </w:footnote>
  <w:footnote w:id="2">
    <w:p w14:paraId="25ECCC6C" w14:textId="77777777" w:rsidR="00A337CD" w:rsidRPr="00D90C2E" w:rsidRDefault="00A337CD" w:rsidP="00A337CD">
      <w:pPr>
        <w:pStyle w:val="Tekstprzypisudolnego"/>
        <w:jc w:val="both"/>
        <w:rPr>
          <w:rFonts w:cs="Arial"/>
          <w:highlight w:val="yellow"/>
        </w:rPr>
      </w:pPr>
      <w:r w:rsidRPr="00D90C2E">
        <w:rPr>
          <w:rStyle w:val="Odwoanieprzypisudolnego"/>
          <w:rFonts w:cs="Arial"/>
        </w:rPr>
        <w:footnoteRef/>
      </w:r>
      <w:r w:rsidRPr="00D90C2E">
        <w:rPr>
          <w:rFonts w:cs="Arial"/>
        </w:rPr>
        <w:t xml:space="preserve"> Oświadczenie składane jest tylko raz, przed rozpoczęciem prac w Komisji Oceny Projektów w ramach naboru.</w:t>
      </w:r>
    </w:p>
  </w:footnote>
  <w:footnote w:id="3">
    <w:p w14:paraId="5F909CBD" w14:textId="3499CA41" w:rsidR="007313B6" w:rsidRPr="00D90C2E" w:rsidRDefault="007313B6">
      <w:pPr>
        <w:pStyle w:val="Tekstprzypisudolnego"/>
      </w:pPr>
      <w:r w:rsidRPr="00D90C2E">
        <w:rPr>
          <w:rStyle w:val="Odwoanieprzypisudolnego"/>
        </w:rPr>
        <w:footnoteRef/>
      </w:r>
      <w:r w:rsidRPr="00D90C2E">
        <w:t xml:space="preserve"> Dotyczy pracownika</w:t>
      </w:r>
      <w:r w:rsidR="00A0515E" w:rsidRPr="00D90C2E">
        <w:t xml:space="preserve"> </w:t>
      </w:r>
      <w:r w:rsidR="00AE42D9">
        <w:t>UM WZ</w:t>
      </w:r>
    </w:p>
  </w:footnote>
  <w:footnote w:id="4">
    <w:p w14:paraId="4D7E689E" w14:textId="227D7855" w:rsidR="007313B6" w:rsidRDefault="007313B6">
      <w:pPr>
        <w:pStyle w:val="Tekstprzypisudolnego"/>
      </w:pPr>
      <w:r w:rsidRPr="00D90C2E">
        <w:rPr>
          <w:rStyle w:val="Odwoanieprzypisudolnego"/>
        </w:rPr>
        <w:footnoteRef/>
      </w:r>
      <w:r w:rsidRPr="00D90C2E">
        <w:t xml:space="preserve"> Dotyczy pracownika</w:t>
      </w:r>
      <w:r w:rsidR="00A0515E" w:rsidRPr="00D90C2E">
        <w:t xml:space="preserve"> </w:t>
      </w:r>
      <w:r w:rsidR="00AE42D9">
        <w:t>UM WZ</w:t>
      </w:r>
    </w:p>
  </w:footnote>
  <w:footnote w:id="5">
    <w:p w14:paraId="086B1485" w14:textId="77777777" w:rsidR="00A337CD" w:rsidRPr="00C76C9E" w:rsidRDefault="00A337CD" w:rsidP="00A337CD">
      <w:pPr>
        <w:pStyle w:val="Tekstprzypisudolnego"/>
        <w:rPr>
          <w:rFonts w:cs="Arial"/>
        </w:rPr>
      </w:pPr>
      <w:r w:rsidRPr="00C76C9E">
        <w:rPr>
          <w:rStyle w:val="Odwoanieprzypisudolnego"/>
          <w:rFonts w:cs="Arial"/>
        </w:rPr>
        <w:footnoteRef/>
      </w:r>
      <w:r w:rsidRPr="00C76C9E">
        <w:rPr>
          <w:rFonts w:cs="Arial"/>
        </w:rPr>
        <w:t xml:space="preserve"> W przypadku projektów własnych wniosek o dofinansowanie jest opracowywany i oceniany przez różnych pracowników lub pracowników mających różnych bezpośrednich przełożonych.</w:t>
      </w:r>
    </w:p>
  </w:footnote>
  <w:footnote w:id="6">
    <w:p w14:paraId="6FA22184" w14:textId="3C1842A9" w:rsidR="00651C37" w:rsidRDefault="00651C37" w:rsidP="00651C37">
      <w:pPr>
        <w:autoSpaceDE w:val="0"/>
        <w:autoSpaceDN w:val="0"/>
        <w:adjustRightInd w:val="0"/>
        <w:spacing w:after="0" w:line="240" w:lineRule="auto"/>
      </w:pPr>
      <w:r>
        <w:rPr>
          <w:rStyle w:val="Odwoanieprzypisudolnego"/>
        </w:rPr>
        <w:footnoteRef/>
      </w:r>
      <w:r>
        <w:t xml:space="preserve"> </w:t>
      </w:r>
      <w:r w:rsidRPr="00651C37">
        <w:rPr>
          <w:rFonts w:cs="Arial"/>
          <w:sz w:val="20"/>
          <w:szCs w:val="20"/>
        </w:rPr>
        <w:t>Kwestie związane z definicją konfliktu interesu precyzują „Zasady dotyczące zapobiegania i sposobu postępowania w sytuacjach</w:t>
      </w:r>
      <w:r>
        <w:rPr>
          <w:rFonts w:cs="Arial"/>
          <w:sz w:val="20"/>
          <w:szCs w:val="20"/>
        </w:rPr>
        <w:t xml:space="preserve"> </w:t>
      </w:r>
      <w:r w:rsidRPr="00651C37">
        <w:rPr>
          <w:rFonts w:cs="Arial"/>
          <w:sz w:val="20"/>
          <w:szCs w:val="20"/>
        </w:rPr>
        <w:t>wystąpienia korupcji i nadużyć finansowych, w tym konfliktu interesów. Fundusze Europejskie dla Pomorza Zachodniego 2021-2027”</w:t>
      </w:r>
      <w:r w:rsidR="000A5CA2">
        <w:rPr>
          <w:rFonts w:cs="Arial"/>
          <w:sz w:val="20"/>
          <w:szCs w:val="20"/>
        </w:rPr>
        <w:t xml:space="preserve"> </w:t>
      </w:r>
      <w:r w:rsidRPr="00651C37">
        <w:rPr>
          <w:rFonts w:cs="Arial"/>
          <w:sz w:val="20"/>
          <w:szCs w:val="20"/>
        </w:rPr>
        <w:t>(podrozdział 8.1)</w:t>
      </w:r>
      <w:r w:rsidR="007C4BAF">
        <w:rPr>
          <w:rFonts w:cs="Arial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E4BA9" w14:textId="77777777" w:rsidR="000A5235" w:rsidRDefault="000A5235" w:rsidP="000A5235">
    <w:pPr>
      <w:pStyle w:val="Nagwek"/>
      <w:rPr>
        <w:sz w:val="20"/>
      </w:rPr>
    </w:pPr>
  </w:p>
  <w:p w14:paraId="5D697945" w14:textId="77777777" w:rsidR="000A5235" w:rsidRPr="00486F94" w:rsidRDefault="000A5235" w:rsidP="00486F94">
    <w:pPr>
      <w:pStyle w:val="Nagwek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AB246" w14:textId="77777777" w:rsidR="000A5235" w:rsidRDefault="007F11C7">
    <w:pPr>
      <w:pStyle w:val="Nagwek"/>
    </w:pPr>
    <w:r>
      <w:rPr>
        <w:noProof/>
      </w:rPr>
      <w:drawing>
        <wp:inline distT="0" distB="0" distL="0" distR="0" wp14:anchorId="0984067E" wp14:editId="28F9B829">
          <wp:extent cx="5760085" cy="45656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122DE"/>
    <w:multiLevelType w:val="hybridMultilevel"/>
    <w:tmpl w:val="A98289A6"/>
    <w:lvl w:ilvl="0" w:tplc="CD385C1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9012704"/>
    <w:multiLevelType w:val="hybridMultilevel"/>
    <w:tmpl w:val="D6168F96"/>
    <w:lvl w:ilvl="0" w:tplc="0BE23AB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B67D5"/>
    <w:multiLevelType w:val="multilevel"/>
    <w:tmpl w:val="E9D4F92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1357ED8"/>
    <w:multiLevelType w:val="hybridMultilevel"/>
    <w:tmpl w:val="5C4C3DC2"/>
    <w:lvl w:ilvl="0" w:tplc="F8AC94D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color w:val="212529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B2655"/>
    <w:multiLevelType w:val="hybridMultilevel"/>
    <w:tmpl w:val="81AACD26"/>
    <w:lvl w:ilvl="0" w:tplc="44C0DF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D23CF8"/>
    <w:multiLevelType w:val="hybridMultilevel"/>
    <w:tmpl w:val="52E8E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57ABE"/>
    <w:multiLevelType w:val="hybridMultilevel"/>
    <w:tmpl w:val="6ACA20C8"/>
    <w:lvl w:ilvl="0" w:tplc="4C802BEC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3D291E"/>
    <w:multiLevelType w:val="hybridMultilevel"/>
    <w:tmpl w:val="2B0CD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D822965"/>
    <w:multiLevelType w:val="hybridMultilevel"/>
    <w:tmpl w:val="4FBC77B0"/>
    <w:lvl w:ilvl="0" w:tplc="2D66F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A551B"/>
    <w:multiLevelType w:val="hybridMultilevel"/>
    <w:tmpl w:val="08E6AC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8491A"/>
    <w:multiLevelType w:val="hybridMultilevel"/>
    <w:tmpl w:val="4FBC77B0"/>
    <w:lvl w:ilvl="0" w:tplc="2D66F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753AEE"/>
    <w:multiLevelType w:val="hybridMultilevel"/>
    <w:tmpl w:val="75E0B1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0268C1"/>
    <w:multiLevelType w:val="hybridMultilevel"/>
    <w:tmpl w:val="08E6AC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066E1C"/>
    <w:multiLevelType w:val="hybridMultilevel"/>
    <w:tmpl w:val="ECE6E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93A7C"/>
    <w:multiLevelType w:val="hybridMultilevel"/>
    <w:tmpl w:val="C7660E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0F2E1F"/>
    <w:multiLevelType w:val="multilevel"/>
    <w:tmpl w:val="E9D4F92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DFD160E"/>
    <w:multiLevelType w:val="hybridMultilevel"/>
    <w:tmpl w:val="AB9AD3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7"/>
  </w:num>
  <w:num w:numId="5">
    <w:abstractNumId w:val="16"/>
  </w:num>
  <w:num w:numId="6">
    <w:abstractNumId w:val="13"/>
  </w:num>
  <w:num w:numId="7">
    <w:abstractNumId w:val="11"/>
  </w:num>
  <w:num w:numId="8">
    <w:abstractNumId w:val="4"/>
  </w:num>
  <w:num w:numId="9">
    <w:abstractNumId w:val="10"/>
  </w:num>
  <w:num w:numId="10">
    <w:abstractNumId w:val="8"/>
  </w:num>
  <w:num w:numId="11">
    <w:abstractNumId w:val="14"/>
  </w:num>
  <w:num w:numId="12">
    <w:abstractNumId w:val="3"/>
  </w:num>
  <w:num w:numId="13">
    <w:abstractNumId w:val="9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aula Smuk">
    <w15:presenceInfo w15:providerId="AD" w15:userId="S-1-5-21-3087080317-885096783-902502968-152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7CD"/>
    <w:rsid w:val="00015A6B"/>
    <w:rsid w:val="00017D8C"/>
    <w:rsid w:val="000210FE"/>
    <w:rsid w:val="00023A01"/>
    <w:rsid w:val="000360D2"/>
    <w:rsid w:val="0003743F"/>
    <w:rsid w:val="00040A9A"/>
    <w:rsid w:val="00042AE1"/>
    <w:rsid w:val="000733D7"/>
    <w:rsid w:val="00074B01"/>
    <w:rsid w:val="00090AB0"/>
    <w:rsid w:val="000A5235"/>
    <w:rsid w:val="000A5CA2"/>
    <w:rsid w:val="000C0935"/>
    <w:rsid w:val="000C471D"/>
    <w:rsid w:val="000C78D4"/>
    <w:rsid w:val="000D051A"/>
    <w:rsid w:val="000D14C7"/>
    <w:rsid w:val="000D1C79"/>
    <w:rsid w:val="000D1E06"/>
    <w:rsid w:val="000E7B79"/>
    <w:rsid w:val="000F20CE"/>
    <w:rsid w:val="00102D05"/>
    <w:rsid w:val="00111985"/>
    <w:rsid w:val="001161E4"/>
    <w:rsid w:val="00117993"/>
    <w:rsid w:val="0012207E"/>
    <w:rsid w:val="00123425"/>
    <w:rsid w:val="001306A6"/>
    <w:rsid w:val="00143392"/>
    <w:rsid w:val="00185239"/>
    <w:rsid w:val="001903DF"/>
    <w:rsid w:val="001A781C"/>
    <w:rsid w:val="001B0825"/>
    <w:rsid w:val="001B6E99"/>
    <w:rsid w:val="001C3366"/>
    <w:rsid w:val="001C4296"/>
    <w:rsid w:val="001C4C8F"/>
    <w:rsid w:val="001D02D1"/>
    <w:rsid w:val="001D2E78"/>
    <w:rsid w:val="001F4E6A"/>
    <w:rsid w:val="00210B89"/>
    <w:rsid w:val="002611A9"/>
    <w:rsid w:val="00273364"/>
    <w:rsid w:val="00274B8E"/>
    <w:rsid w:val="00275EA9"/>
    <w:rsid w:val="00295BD3"/>
    <w:rsid w:val="00297586"/>
    <w:rsid w:val="002A7CA5"/>
    <w:rsid w:val="002B4CC6"/>
    <w:rsid w:val="002D087F"/>
    <w:rsid w:val="002F6A8E"/>
    <w:rsid w:val="003117D1"/>
    <w:rsid w:val="0033151E"/>
    <w:rsid w:val="00360128"/>
    <w:rsid w:val="00366752"/>
    <w:rsid w:val="00366BC3"/>
    <w:rsid w:val="00381526"/>
    <w:rsid w:val="0038481E"/>
    <w:rsid w:val="003851D0"/>
    <w:rsid w:val="003B768C"/>
    <w:rsid w:val="003C0458"/>
    <w:rsid w:val="003D0308"/>
    <w:rsid w:val="003D0BA2"/>
    <w:rsid w:val="003D5E81"/>
    <w:rsid w:val="003F6FDB"/>
    <w:rsid w:val="00404E5C"/>
    <w:rsid w:val="0042225E"/>
    <w:rsid w:val="00422831"/>
    <w:rsid w:val="0043427D"/>
    <w:rsid w:val="00434D12"/>
    <w:rsid w:val="004407A6"/>
    <w:rsid w:val="00441C8D"/>
    <w:rsid w:val="004432D1"/>
    <w:rsid w:val="00443FFB"/>
    <w:rsid w:val="0046783D"/>
    <w:rsid w:val="0047658D"/>
    <w:rsid w:val="004778F4"/>
    <w:rsid w:val="00486F94"/>
    <w:rsid w:val="00492F41"/>
    <w:rsid w:val="004963C0"/>
    <w:rsid w:val="004A02B9"/>
    <w:rsid w:val="004A3FED"/>
    <w:rsid w:val="004A444F"/>
    <w:rsid w:val="004C0109"/>
    <w:rsid w:val="004C0CB7"/>
    <w:rsid w:val="004C16D1"/>
    <w:rsid w:val="004C3130"/>
    <w:rsid w:val="004C35D1"/>
    <w:rsid w:val="004C57C8"/>
    <w:rsid w:val="004F659B"/>
    <w:rsid w:val="00500967"/>
    <w:rsid w:val="005071C0"/>
    <w:rsid w:val="005159E2"/>
    <w:rsid w:val="00531360"/>
    <w:rsid w:val="005334E5"/>
    <w:rsid w:val="005647E6"/>
    <w:rsid w:val="0056572A"/>
    <w:rsid w:val="005957AD"/>
    <w:rsid w:val="005A1026"/>
    <w:rsid w:val="005A6390"/>
    <w:rsid w:val="005B10DB"/>
    <w:rsid w:val="005B1B30"/>
    <w:rsid w:val="005D1D8D"/>
    <w:rsid w:val="005E13B5"/>
    <w:rsid w:val="005E40D8"/>
    <w:rsid w:val="005E570A"/>
    <w:rsid w:val="00600676"/>
    <w:rsid w:val="00602F4F"/>
    <w:rsid w:val="0062666F"/>
    <w:rsid w:val="00651C37"/>
    <w:rsid w:val="0066165C"/>
    <w:rsid w:val="00661CA5"/>
    <w:rsid w:val="00664401"/>
    <w:rsid w:val="006702DC"/>
    <w:rsid w:val="006711B3"/>
    <w:rsid w:val="00683A0C"/>
    <w:rsid w:val="006B2A0D"/>
    <w:rsid w:val="006C3F14"/>
    <w:rsid w:val="006E0B97"/>
    <w:rsid w:val="006F2C6A"/>
    <w:rsid w:val="0072162D"/>
    <w:rsid w:val="00722118"/>
    <w:rsid w:val="0072263D"/>
    <w:rsid w:val="00724204"/>
    <w:rsid w:val="007243EF"/>
    <w:rsid w:val="0073123B"/>
    <w:rsid w:val="007313B6"/>
    <w:rsid w:val="00734323"/>
    <w:rsid w:val="007649FE"/>
    <w:rsid w:val="007724B1"/>
    <w:rsid w:val="00777CA7"/>
    <w:rsid w:val="00780486"/>
    <w:rsid w:val="00784137"/>
    <w:rsid w:val="007A3812"/>
    <w:rsid w:val="007A55DB"/>
    <w:rsid w:val="007A5A0C"/>
    <w:rsid w:val="007B113F"/>
    <w:rsid w:val="007C209E"/>
    <w:rsid w:val="007C4BAF"/>
    <w:rsid w:val="007D1A1C"/>
    <w:rsid w:val="007E62F6"/>
    <w:rsid w:val="007F0AFB"/>
    <w:rsid w:val="007F11C7"/>
    <w:rsid w:val="007F162C"/>
    <w:rsid w:val="00802672"/>
    <w:rsid w:val="00806FE0"/>
    <w:rsid w:val="00812BFF"/>
    <w:rsid w:val="0082634B"/>
    <w:rsid w:val="00826935"/>
    <w:rsid w:val="0083055F"/>
    <w:rsid w:val="008312A8"/>
    <w:rsid w:val="00851782"/>
    <w:rsid w:val="0086193A"/>
    <w:rsid w:val="00877A03"/>
    <w:rsid w:val="008839FC"/>
    <w:rsid w:val="0088537D"/>
    <w:rsid w:val="00890164"/>
    <w:rsid w:val="00890447"/>
    <w:rsid w:val="008A261B"/>
    <w:rsid w:val="008A7371"/>
    <w:rsid w:val="008B4DC9"/>
    <w:rsid w:val="008B5056"/>
    <w:rsid w:val="008B7EAA"/>
    <w:rsid w:val="008E1372"/>
    <w:rsid w:val="008F35AD"/>
    <w:rsid w:val="008F7D5D"/>
    <w:rsid w:val="0090111F"/>
    <w:rsid w:val="00901479"/>
    <w:rsid w:val="009058E7"/>
    <w:rsid w:val="009102B8"/>
    <w:rsid w:val="00923D76"/>
    <w:rsid w:val="00926E42"/>
    <w:rsid w:val="00941D11"/>
    <w:rsid w:val="009550DD"/>
    <w:rsid w:val="009559E5"/>
    <w:rsid w:val="009625FD"/>
    <w:rsid w:val="00965C0D"/>
    <w:rsid w:val="0097279C"/>
    <w:rsid w:val="009731ED"/>
    <w:rsid w:val="009913B5"/>
    <w:rsid w:val="009927C0"/>
    <w:rsid w:val="00996643"/>
    <w:rsid w:val="009C455D"/>
    <w:rsid w:val="009C4D63"/>
    <w:rsid w:val="009E5344"/>
    <w:rsid w:val="009F4F67"/>
    <w:rsid w:val="00A0515E"/>
    <w:rsid w:val="00A0696E"/>
    <w:rsid w:val="00A122D5"/>
    <w:rsid w:val="00A2009A"/>
    <w:rsid w:val="00A31349"/>
    <w:rsid w:val="00A32EF2"/>
    <w:rsid w:val="00A337CD"/>
    <w:rsid w:val="00A37B78"/>
    <w:rsid w:val="00A44C94"/>
    <w:rsid w:val="00A45931"/>
    <w:rsid w:val="00A55D64"/>
    <w:rsid w:val="00A74B68"/>
    <w:rsid w:val="00A828C5"/>
    <w:rsid w:val="00A87E3D"/>
    <w:rsid w:val="00AA2ACE"/>
    <w:rsid w:val="00AA5599"/>
    <w:rsid w:val="00AB1005"/>
    <w:rsid w:val="00AB17CB"/>
    <w:rsid w:val="00AB2BA0"/>
    <w:rsid w:val="00AD45E9"/>
    <w:rsid w:val="00AD4DDE"/>
    <w:rsid w:val="00AE42D9"/>
    <w:rsid w:val="00AE5926"/>
    <w:rsid w:val="00B212E3"/>
    <w:rsid w:val="00B400E1"/>
    <w:rsid w:val="00B667E6"/>
    <w:rsid w:val="00B7056F"/>
    <w:rsid w:val="00B83871"/>
    <w:rsid w:val="00BA0F68"/>
    <w:rsid w:val="00BA1CE8"/>
    <w:rsid w:val="00BB17C6"/>
    <w:rsid w:val="00BC270B"/>
    <w:rsid w:val="00BC4555"/>
    <w:rsid w:val="00BD21D8"/>
    <w:rsid w:val="00BD670E"/>
    <w:rsid w:val="00BD7DB7"/>
    <w:rsid w:val="00BE123F"/>
    <w:rsid w:val="00C176C3"/>
    <w:rsid w:val="00C427CA"/>
    <w:rsid w:val="00C51840"/>
    <w:rsid w:val="00C52081"/>
    <w:rsid w:val="00C566F4"/>
    <w:rsid w:val="00C76C9E"/>
    <w:rsid w:val="00C910E8"/>
    <w:rsid w:val="00C960B3"/>
    <w:rsid w:val="00CA1FE9"/>
    <w:rsid w:val="00CA4053"/>
    <w:rsid w:val="00CB3D96"/>
    <w:rsid w:val="00CC2D82"/>
    <w:rsid w:val="00CE4F3D"/>
    <w:rsid w:val="00CE580D"/>
    <w:rsid w:val="00D272BD"/>
    <w:rsid w:val="00D303AC"/>
    <w:rsid w:val="00D327A3"/>
    <w:rsid w:val="00D36F2B"/>
    <w:rsid w:val="00D4126E"/>
    <w:rsid w:val="00D610E8"/>
    <w:rsid w:val="00D667E3"/>
    <w:rsid w:val="00D8545B"/>
    <w:rsid w:val="00D90C2E"/>
    <w:rsid w:val="00D975D7"/>
    <w:rsid w:val="00DB11DD"/>
    <w:rsid w:val="00DC5869"/>
    <w:rsid w:val="00DC7571"/>
    <w:rsid w:val="00DD3DAB"/>
    <w:rsid w:val="00DD3EFB"/>
    <w:rsid w:val="00DE1619"/>
    <w:rsid w:val="00DE4731"/>
    <w:rsid w:val="00DE67A8"/>
    <w:rsid w:val="00DF0CA3"/>
    <w:rsid w:val="00DF3945"/>
    <w:rsid w:val="00E07929"/>
    <w:rsid w:val="00E134C5"/>
    <w:rsid w:val="00E17802"/>
    <w:rsid w:val="00E3171E"/>
    <w:rsid w:val="00E32812"/>
    <w:rsid w:val="00E42EB2"/>
    <w:rsid w:val="00E45257"/>
    <w:rsid w:val="00E6286F"/>
    <w:rsid w:val="00E77B9F"/>
    <w:rsid w:val="00E82CAB"/>
    <w:rsid w:val="00E82E83"/>
    <w:rsid w:val="00E85B5D"/>
    <w:rsid w:val="00E90131"/>
    <w:rsid w:val="00E91A7D"/>
    <w:rsid w:val="00E93F9A"/>
    <w:rsid w:val="00EB1EDB"/>
    <w:rsid w:val="00EC19CA"/>
    <w:rsid w:val="00ED72F6"/>
    <w:rsid w:val="00EE499E"/>
    <w:rsid w:val="00EF4371"/>
    <w:rsid w:val="00EF6025"/>
    <w:rsid w:val="00F10E29"/>
    <w:rsid w:val="00F17E8F"/>
    <w:rsid w:val="00F24BC4"/>
    <w:rsid w:val="00F25883"/>
    <w:rsid w:val="00F53CD4"/>
    <w:rsid w:val="00F572D0"/>
    <w:rsid w:val="00F57EE3"/>
    <w:rsid w:val="00F72B12"/>
    <w:rsid w:val="00FA27C7"/>
    <w:rsid w:val="00FA72F3"/>
    <w:rsid w:val="00FC0D01"/>
    <w:rsid w:val="00FD443D"/>
    <w:rsid w:val="00FD749A"/>
    <w:rsid w:val="00FE265F"/>
    <w:rsid w:val="00FE6224"/>
    <w:rsid w:val="00FF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C517645"/>
  <w15:chartTrackingRefBased/>
  <w15:docId w15:val="{3B3E4C47-FF2A-487A-B126-180370868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0AB0"/>
    <w:pPr>
      <w:spacing w:after="200" w:line="276" w:lineRule="auto"/>
    </w:pPr>
    <w:rPr>
      <w:rFonts w:ascii="Arial" w:hAnsi="Arial"/>
      <w:sz w:val="1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0A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37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37CD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37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37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3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7CD"/>
    <w:rPr>
      <w:rFonts w:ascii="Arial" w:hAnsi="Arial"/>
      <w:sz w:val="16"/>
    </w:rPr>
  </w:style>
  <w:style w:type="paragraph" w:styleId="Stopka">
    <w:name w:val="footer"/>
    <w:basedOn w:val="Normalny"/>
    <w:link w:val="StopkaZnak"/>
    <w:uiPriority w:val="99"/>
    <w:unhideWhenUsed/>
    <w:rsid w:val="00A33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7CD"/>
    <w:rPr>
      <w:rFonts w:ascii="Arial" w:hAnsi="Arial"/>
      <w:sz w:val="16"/>
    </w:rPr>
  </w:style>
  <w:style w:type="paragraph" w:customStyle="1" w:styleId="Default">
    <w:name w:val="Default"/>
    <w:basedOn w:val="Normalny"/>
    <w:rsid w:val="00A337CD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6E99"/>
    <w:pPr>
      <w:spacing w:after="0" w:line="240" w:lineRule="auto"/>
    </w:pPr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90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E29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90A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0A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0A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0AB0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A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AB0"/>
    <w:rPr>
      <w:rFonts w:ascii="Arial" w:hAnsi="Arial"/>
      <w:b/>
      <w:bCs/>
      <w:sz w:val="20"/>
      <w:szCs w:val="20"/>
    </w:rPr>
  </w:style>
  <w:style w:type="paragraph" w:customStyle="1" w:styleId="oj-doc-ti">
    <w:name w:val="oj-doc-ti"/>
    <w:basedOn w:val="Normalny"/>
    <w:rsid w:val="00090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90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90AB0"/>
    <w:pPr>
      <w:spacing w:after="0" w:line="240" w:lineRule="auto"/>
    </w:pPr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1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52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97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80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9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146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329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746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533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238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37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0127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3223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1687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6061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86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8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6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76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01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8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4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8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74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5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225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910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657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85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982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9242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686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20889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61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649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9815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58430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9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A0997-DCD1-4B69-8F4F-663C01FD3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9</Pages>
  <Words>2459</Words>
  <Characters>14754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Durkiewicz</dc:creator>
  <cp:keywords/>
  <dc:description/>
  <cp:lastModifiedBy>Paula Smuk</cp:lastModifiedBy>
  <cp:revision>43</cp:revision>
  <dcterms:created xsi:type="dcterms:W3CDTF">2025-06-23T11:56:00Z</dcterms:created>
  <dcterms:modified xsi:type="dcterms:W3CDTF">2025-07-10T06:51:00Z</dcterms:modified>
</cp:coreProperties>
</file>